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73B2" w14:textId="5CAE970D" w:rsidR="00BD6073" w:rsidRPr="00DD26C0" w:rsidRDefault="00BD6073" w:rsidP="00BD6073">
      <w:pPr>
        <w:spacing w:after="160" w:line="259" w:lineRule="auto"/>
        <w:rPr>
          <w:rFonts w:eastAsia="Times New Roman" w:cstheme="minorHAnsi"/>
          <w:b/>
          <w:color w:val="C00000"/>
          <w:sz w:val="28"/>
          <w:szCs w:val="28"/>
        </w:rPr>
      </w:pPr>
      <w:r w:rsidRPr="00DD26C0">
        <w:rPr>
          <w:rFonts w:eastAsia="Times New Roman" w:cstheme="minorHAnsi"/>
          <w:b/>
          <w:color w:val="C00000"/>
          <w:sz w:val="28"/>
          <w:szCs w:val="28"/>
        </w:rPr>
        <w:t xml:space="preserve">Załącznik nr 5 do Regulaminu – </w:t>
      </w:r>
      <w:r w:rsidR="0092325F" w:rsidRPr="00DD26C0">
        <w:rPr>
          <w:rFonts w:eastAsia="Times New Roman" w:cstheme="minorHAnsi"/>
          <w:b/>
          <w:color w:val="C00000"/>
          <w:sz w:val="28"/>
          <w:szCs w:val="28"/>
        </w:rPr>
        <w:t>Kryteria oceny Wniosku i Kryteria Selekcji</w:t>
      </w: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534655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6BD19" w14:textId="025ACA59" w:rsidR="004B1463" w:rsidRPr="00DD26C0" w:rsidRDefault="004B1463" w:rsidP="00EF3A11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DD26C0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75947D49" w14:textId="1F161A4C" w:rsidR="00C30203" w:rsidRDefault="004B1463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DD26C0">
            <w:rPr>
              <w:rFonts w:cstheme="minorHAnsi"/>
              <w:color w:val="000000" w:themeColor="text1"/>
            </w:rPr>
            <w:fldChar w:fldCharType="begin"/>
          </w:r>
          <w:r w:rsidRPr="00DD26C0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DD26C0">
            <w:rPr>
              <w:rFonts w:cstheme="minorHAnsi"/>
              <w:color w:val="000000" w:themeColor="text1"/>
            </w:rPr>
            <w:fldChar w:fldCharType="separate"/>
          </w:r>
          <w:hyperlink w:anchor="_Toc72409573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Informacje ogólne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1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5C975FCA" w14:textId="7FB6DBF5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4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Wykonawców do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_Toc72409574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642B568" w14:textId="6F8EF118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5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Podstawa oceny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_Toc72409575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8361546" w14:textId="20A0B435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6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Ocena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_Toc72409576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DDAE4A4" w14:textId="16609D66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7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_Toc72409577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27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18222A0" w14:textId="2AAE9BEC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8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Kryteria Wyboru Uczestników Przedsięwzięcia do Etapu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_Toc72409578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18770CB3" w14:textId="256CADB6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9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_Toc72409579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2EE7D3" w14:textId="38BDDEEF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0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wyników Testów Prototypów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_Toc72409580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6480575A" w14:textId="11AB556C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1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Ocena zaktualizowanej Oferty Uczestników Przedsięwzięcia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_Toc72409581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A3FF66" w14:textId="2F2F3CBC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2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_Toc72409582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7089AE83" w14:textId="6990AD78" w:rsidR="00C30203" w:rsidRDefault="005910BD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3" w:history="1">
            <w:r w:rsidR="00C30203" w:rsidRPr="002F71E3">
              <w:rPr>
                <w:rStyle w:val="Hipercze"/>
                <w:rFonts w:cstheme="minorHAnsi"/>
                <w:noProof/>
              </w:rPr>
              <w:t>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Calibri Light" w:cstheme="minorHAnsi"/>
                <w:noProof/>
              </w:rPr>
              <w:t>Kryteria Oceny Końcowej po Etapie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32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35D09BB" w14:textId="461D856D" w:rsidR="004B1463" w:rsidRPr="00DD26C0" w:rsidRDefault="004B1463" w:rsidP="3FF96ED2">
          <w:pPr>
            <w:spacing w:before="60" w:after="60" w:line="276" w:lineRule="auto"/>
            <w:rPr>
              <w:rFonts w:cstheme="minorHAnsi"/>
              <w:color w:val="000000" w:themeColor="text1"/>
              <w:sz w:val="22"/>
              <w:szCs w:val="22"/>
            </w:rPr>
          </w:pPr>
          <w:r w:rsidRPr="00DD26C0">
            <w:rPr>
              <w:rFonts w:cstheme="minorHAnsi"/>
              <w:b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14:paraId="59492916" w14:textId="5D7233C7" w:rsidR="00BD6073" w:rsidRPr="008A4244" w:rsidRDefault="00BD6073" w:rsidP="00EE4C5B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0" w:name="_Toc72409573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0"/>
    </w:p>
    <w:p w14:paraId="26EC89F6" w14:textId="3D468C9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Nabór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Pr="66B630BC">
        <w:rPr>
          <w:rFonts w:eastAsia="Calibr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A06FD0" w:rsidRPr="66B630BC">
        <w:rPr>
          <w:rFonts w:eastAsia="Calibri"/>
          <w:sz w:val="22"/>
          <w:szCs w:val="22"/>
          <w:lang w:eastAsia="pl-PL"/>
        </w:rPr>
        <w:t>,</w:t>
      </w:r>
      <w:r w:rsidRPr="66B630BC">
        <w:rPr>
          <w:rFonts w:eastAsia="Calibri"/>
          <w:sz w:val="22"/>
          <w:szCs w:val="22"/>
          <w:lang w:eastAsia="pl-PL"/>
        </w:rPr>
        <w:t xml:space="preserve"> złożonych przez podmioty zainteresowane realizacją Przedsięwzięcia. Ocena Wniosków zostanie przeprowadzona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</w:t>
      </w:r>
      <w:r w:rsidRPr="66B630BC">
        <w:rPr>
          <w:rFonts w:eastAsia="Calibr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 / Uczestników Przedsięwzięcia</w:t>
      </w:r>
      <w:r w:rsidR="003917D7" w:rsidRPr="66B630BC">
        <w:rPr>
          <w:rFonts w:eastAsia="Calibri"/>
          <w:sz w:val="22"/>
          <w:szCs w:val="22"/>
          <w:lang w:eastAsia="pl-PL"/>
        </w:rPr>
        <w:t>, z </w:t>
      </w:r>
      <w:r w:rsidRPr="66B630BC">
        <w:rPr>
          <w:rFonts w:eastAsia="Calibri"/>
          <w:sz w:val="22"/>
          <w:szCs w:val="22"/>
          <w:lang w:eastAsia="pl-PL"/>
        </w:rPr>
        <w:t xml:space="preserve">którymi Zamawiający zawrze Umowę. </w:t>
      </w:r>
    </w:p>
    <w:p w14:paraId="5B755DA2" w14:textId="4F76EEE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 zakończeniu Etapu I, Zamawiający będzie prowadził Selekcję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II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>do Etapu II - szczegółowe informacje dotyczące opisu poszczególnych Kryteriów Selekcji, a także sposobu</w:t>
      </w:r>
      <w:r w:rsidR="003917D7" w:rsidRPr="66B630BC">
        <w:rPr>
          <w:rFonts w:eastAsia="Calibri"/>
          <w:sz w:val="22"/>
          <w:szCs w:val="22"/>
          <w:lang w:eastAsia="pl-PL"/>
        </w:rPr>
        <w:t xml:space="preserve"> oceny i przyznawania punktów w </w:t>
      </w:r>
      <w:r w:rsidRPr="66B630BC">
        <w:rPr>
          <w:rFonts w:eastAsia="Calibri"/>
          <w:sz w:val="22"/>
          <w:szCs w:val="22"/>
          <w:lang w:eastAsia="pl-PL"/>
        </w:rPr>
        <w:t>ramach Sele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kcji Wniosków i opisów Etapów I oraz </w:t>
      </w:r>
      <w:r w:rsidRPr="66B630BC">
        <w:rPr>
          <w:rFonts w:eastAsia="Calibri"/>
          <w:sz w:val="22"/>
          <w:szCs w:val="22"/>
          <w:lang w:eastAsia="pl-PL"/>
        </w:rPr>
        <w:t xml:space="preserve"> II zostały przedstawione w rozdziałach poniżej. </w:t>
      </w:r>
    </w:p>
    <w:p w14:paraId="409603B1" w14:textId="6BA34CB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Zamawiający w trakcie prowadzonych ocen będzie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weryfikował Wymagania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będzie stosował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Konkursowych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(punktowane) </w:t>
      </w:r>
      <w:r w:rsidR="00401F53" w:rsidRPr="00DD26C0">
        <w:rPr>
          <w:rFonts w:eastAsia="Calibri" w:cstheme="minorHAnsi"/>
          <w:sz w:val="22"/>
          <w:szCs w:val="22"/>
          <w:lang w:eastAsia="pl-PL"/>
        </w:rPr>
        <w:t xml:space="preserve">i </w:t>
      </w:r>
      <w:r w:rsidR="00E963B2">
        <w:rPr>
          <w:rFonts w:eastAsia="Calibri" w:cstheme="minorHAnsi"/>
          <w:sz w:val="22"/>
          <w:szCs w:val="22"/>
          <w:lang w:eastAsia="pl-PL"/>
        </w:rPr>
        <w:t>Wymagań Jakościowych.</w:t>
      </w:r>
    </w:p>
    <w:p w14:paraId="56187018" w14:textId="4690C5D2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Wykonawca będzie zobligowany do przedstawienia do oceny Wyni</w:t>
      </w:r>
      <w:r w:rsidR="00DD26C0" w:rsidRPr="66B630BC">
        <w:rPr>
          <w:rFonts w:eastAsia="Calibri"/>
          <w:sz w:val="22"/>
          <w:szCs w:val="22"/>
          <w:lang w:eastAsia="pl-PL"/>
        </w:rPr>
        <w:t>k Prac Etapu I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</w:t>
      </w:r>
      <w:proofErr w:type="spellStart"/>
      <w:r w:rsidR="00A06FD0" w:rsidRPr="66B630BC">
        <w:rPr>
          <w:rFonts w:eastAsia="Calibri"/>
          <w:sz w:val="22"/>
          <w:szCs w:val="22"/>
          <w:lang w:eastAsia="pl-PL"/>
        </w:rPr>
        <w:t>i</w:t>
      </w:r>
      <w:proofErr w:type="spellEnd"/>
      <w:r w:rsidR="00A06FD0" w:rsidRPr="66B630BC">
        <w:rPr>
          <w:rFonts w:eastAsia="Calibri"/>
          <w:sz w:val="22"/>
          <w:szCs w:val="22"/>
          <w:lang w:eastAsia="pl-PL"/>
        </w:rPr>
        <w:t xml:space="preserve">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Wynik Prac </w:t>
      </w:r>
      <w:r w:rsidR="00A06FD0" w:rsidRPr="66B630BC">
        <w:rPr>
          <w:rFonts w:eastAsia="Calibri"/>
          <w:sz w:val="22"/>
          <w:szCs w:val="22"/>
          <w:lang w:eastAsia="pl-PL"/>
        </w:rPr>
        <w:t>Etapu II.  W</w:t>
      </w:r>
      <w:r w:rsidR="00DD26C0" w:rsidRPr="66B630BC">
        <w:rPr>
          <w:rFonts w:eastAsia="Calibri"/>
          <w:sz w:val="22"/>
          <w:szCs w:val="22"/>
          <w:lang w:eastAsia="pl-PL"/>
        </w:rPr>
        <w:t> </w:t>
      </w:r>
      <w:r w:rsidRPr="66B630BC">
        <w:rPr>
          <w:rFonts w:eastAsia="Calibri"/>
          <w:sz w:val="22"/>
          <w:szCs w:val="22"/>
          <w:lang w:eastAsia="pl-PL"/>
        </w:rPr>
        <w:t xml:space="preserve">przypadku </w:t>
      </w:r>
      <w:r w:rsidR="00A06FD0" w:rsidRPr="66B630BC">
        <w:rPr>
          <w:rFonts w:eastAsia="Calibri"/>
          <w:sz w:val="22"/>
          <w:szCs w:val="22"/>
          <w:lang w:eastAsia="pl-PL"/>
        </w:rPr>
        <w:t>niedostarczenia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Prac Etapu I</w:t>
      </w:r>
      <w:r w:rsidRPr="66B630BC">
        <w:rPr>
          <w:rFonts w:eastAsia="Calibri"/>
          <w:sz w:val="22"/>
          <w:szCs w:val="22"/>
          <w:lang w:eastAsia="pl-PL"/>
        </w:rPr>
        <w:t xml:space="preserve"> Zamawiający odstąpi od przeprowadzenia oceny merytorycznej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Pr="66B630BC">
        <w:rPr>
          <w:rFonts w:eastAsia="Calibri"/>
          <w:sz w:val="22"/>
          <w:szCs w:val="22"/>
          <w:lang w:eastAsia="pl-PL"/>
        </w:rPr>
        <w:t xml:space="preserve"> Prac Etapu, a tym samym </w:t>
      </w:r>
      <w:r w:rsidR="00E963B2" w:rsidRPr="66B630BC">
        <w:rPr>
          <w:rFonts w:eastAsia="Calibri"/>
          <w:sz w:val="22"/>
          <w:szCs w:val="22"/>
          <w:lang w:eastAsia="pl-PL"/>
        </w:rPr>
        <w:t xml:space="preserve">od </w:t>
      </w:r>
      <w:r w:rsidR="00DD26C0" w:rsidRPr="66B630BC">
        <w:rPr>
          <w:rFonts w:eastAsia="Calibri"/>
          <w:sz w:val="22"/>
          <w:szCs w:val="22"/>
          <w:lang w:eastAsia="pl-PL"/>
        </w:rPr>
        <w:t>uwzględnienia Wykonawcy w </w:t>
      </w:r>
      <w:r w:rsidRPr="66B630BC">
        <w:rPr>
          <w:rFonts w:eastAsia="Calibri"/>
          <w:sz w:val="22"/>
          <w:szCs w:val="22"/>
          <w:lang w:eastAsia="pl-PL"/>
        </w:rPr>
        <w:t>procesie Selekcji do Etapu II.</w:t>
      </w:r>
    </w:p>
    <w:p w14:paraId="02913DE9" w14:textId="210D6B6D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Liczba </w:t>
      </w:r>
      <w:r w:rsidR="009651DA">
        <w:rPr>
          <w:rFonts w:eastAsia="Calibri" w:cstheme="minorHAnsi"/>
          <w:sz w:val="22"/>
          <w:szCs w:val="22"/>
          <w:lang w:eastAsia="pl-PL"/>
        </w:rPr>
        <w:t>Wykonawców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dopuszczonych do udziału w poszczególnych Etapach będzie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następująca:</w:t>
      </w:r>
    </w:p>
    <w:p w14:paraId="1900CA6B" w14:textId="2B5A6179" w:rsidR="0092325F" w:rsidRPr="00BA2068" w:rsidRDefault="0092325F" w:rsidP="1C03BBD4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1C03BBD4">
        <w:rPr>
          <w:rFonts w:eastAsia="Calibri"/>
          <w:sz w:val="22"/>
          <w:szCs w:val="22"/>
          <w:lang w:eastAsia="pl-PL"/>
        </w:rPr>
        <w:lastRenderedPageBreak/>
        <w:t xml:space="preserve">Do Etapu I zostanie dopuszczonych maksymalnie </w:t>
      </w:r>
      <w:r w:rsidR="001154E1" w:rsidRPr="1C03BBD4">
        <w:rPr>
          <w:rFonts w:eastAsia="Calibri"/>
          <w:sz w:val="22"/>
          <w:szCs w:val="22"/>
          <w:lang w:eastAsia="pl-PL"/>
        </w:rPr>
        <w:t>3</w:t>
      </w:r>
      <w:r w:rsidRPr="1C03BBD4">
        <w:rPr>
          <w:rFonts w:eastAsia="Calibri"/>
          <w:sz w:val="22"/>
          <w:szCs w:val="22"/>
          <w:lang w:eastAsia="pl-PL"/>
        </w:rPr>
        <w:t xml:space="preserve"> </w:t>
      </w:r>
      <w:r w:rsidR="009651DA" w:rsidRPr="1C03BBD4">
        <w:rPr>
          <w:rFonts w:eastAsia="Calibri"/>
          <w:sz w:val="22"/>
          <w:szCs w:val="22"/>
          <w:lang w:eastAsia="pl-PL"/>
        </w:rPr>
        <w:t>Wykonawców</w:t>
      </w:r>
      <w:r w:rsidR="00AB2F8E">
        <w:rPr>
          <w:rFonts w:eastAsia="Calibri"/>
          <w:sz w:val="22"/>
          <w:szCs w:val="22"/>
          <w:lang w:eastAsia="pl-PL"/>
        </w:rPr>
        <w:t>.</w:t>
      </w:r>
      <w:r w:rsidR="00C63CDE" w:rsidRPr="1C03BBD4">
        <w:rPr>
          <w:rFonts w:eastAsia="Calibri"/>
          <w:sz w:val="22"/>
          <w:szCs w:val="22"/>
          <w:lang w:eastAsia="pl-PL"/>
        </w:rPr>
        <w:t xml:space="preserve">  </w:t>
      </w:r>
    </w:p>
    <w:p w14:paraId="4E623C3F" w14:textId="43206F69" w:rsidR="0092325F" w:rsidRPr="00BA2068" w:rsidRDefault="0092325F" w:rsidP="70856692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50A43F4D">
        <w:rPr>
          <w:rFonts w:eastAsia="Calibri"/>
          <w:sz w:val="22"/>
          <w:szCs w:val="22"/>
          <w:lang w:eastAsia="pl-PL"/>
        </w:rPr>
        <w:t xml:space="preserve">Do Etapu II zostanie dopuszczonych maksymalnie </w:t>
      </w:r>
      <w:r w:rsidR="000744E6" w:rsidRPr="50A43F4D">
        <w:rPr>
          <w:rFonts w:eastAsia="Calibri"/>
          <w:sz w:val="22"/>
          <w:szCs w:val="22"/>
          <w:lang w:eastAsia="pl-PL"/>
        </w:rPr>
        <w:t>2</w:t>
      </w:r>
      <w:r w:rsidRPr="50A43F4D">
        <w:rPr>
          <w:rFonts w:eastAsia="Calibri"/>
          <w:sz w:val="22"/>
          <w:szCs w:val="22"/>
          <w:lang w:eastAsia="pl-PL"/>
        </w:rPr>
        <w:t xml:space="preserve"> </w:t>
      </w:r>
      <w:r w:rsidR="009651DA" w:rsidRPr="50A43F4D">
        <w:rPr>
          <w:rFonts w:eastAsia="Calibri"/>
          <w:sz w:val="22"/>
          <w:szCs w:val="22"/>
          <w:lang w:eastAsia="pl-PL"/>
        </w:rPr>
        <w:t>Wykonawców</w:t>
      </w:r>
      <w:r w:rsidR="004F2F24" w:rsidRPr="50A43F4D">
        <w:rPr>
          <w:rFonts w:eastAsia="Calibri"/>
          <w:sz w:val="22"/>
          <w:szCs w:val="22"/>
          <w:lang w:eastAsia="pl-PL"/>
        </w:rPr>
        <w:t xml:space="preserve"> z zastrzeżeniem warunków Umowy</w:t>
      </w:r>
      <w:r w:rsidRPr="50A43F4D">
        <w:rPr>
          <w:rFonts w:eastAsia="Calibri"/>
          <w:sz w:val="22"/>
          <w:szCs w:val="22"/>
          <w:lang w:eastAsia="pl-PL"/>
        </w:rPr>
        <w:t>.</w:t>
      </w:r>
    </w:p>
    <w:p w14:paraId="60628EC3" w14:textId="701D6675" w:rsidR="00BD6073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Szczegółowy przebieg Przedsięwzięcia oraz Wyniki Prac poszczeg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ólnych Etapów zostały opisan</w:t>
      </w:r>
      <w:r w:rsidR="00E963B2">
        <w:rPr>
          <w:rFonts w:eastAsia="Calibri" w:cstheme="minorHAnsi"/>
          <w:sz w:val="22"/>
          <w:szCs w:val="22"/>
          <w:lang w:eastAsia="pl-PL"/>
        </w:rPr>
        <w:t>e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 xml:space="preserve">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Załączniku nr 4 do Regulaminu -  </w:t>
      </w:r>
      <w:r w:rsidRPr="00BA2068">
        <w:rPr>
          <w:rFonts w:eastAsia="Calibri" w:cstheme="minorHAnsi"/>
          <w:i/>
          <w:sz w:val="22"/>
          <w:szCs w:val="22"/>
          <w:lang w:eastAsia="pl-PL"/>
        </w:rPr>
        <w:t>Harmonogram Przedsięwzięcia</w:t>
      </w:r>
      <w:r w:rsidR="00BA2068" w:rsidRPr="00BA2068">
        <w:rPr>
          <w:rFonts w:eastAsia="Calibri" w:cstheme="minorHAnsi"/>
          <w:i/>
          <w:sz w:val="22"/>
          <w:szCs w:val="22"/>
          <w:lang w:eastAsia="pl-PL"/>
        </w:rPr>
        <w:t>, opis Wyników Prac Etapu oraz założeń Testów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7C22E0CD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1171334" w14:textId="438A5EBA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jeśli w zakresie danego kryterium Wniosek/Wynik Prac </w:t>
      </w:r>
      <w:r w:rsidR="00BA2068">
        <w:rPr>
          <w:rFonts w:eastAsia="Calibri" w:cstheme="minorHAnsi"/>
          <w:sz w:val="22"/>
          <w:szCs w:val="22"/>
        </w:rPr>
        <w:t xml:space="preserve">B+R </w:t>
      </w:r>
      <w:r w:rsidRPr="00DD26C0">
        <w:rPr>
          <w:rFonts w:eastAsia="Calibri" w:cstheme="minorHAnsi"/>
          <w:sz w:val="22"/>
          <w:szCs w:val="22"/>
        </w:rPr>
        <w:t>Etapu przedstawia zgodnie z opisem kryterium w pełnym zakresie najniższy poziom określonych cech albo odpowiednio brak danej cechy, do wyliczenia punktów dla danego kryterium stosuje się mnożnik „0”;</w:t>
      </w:r>
    </w:p>
    <w:p w14:paraId="4D48A01C" w14:textId="2765EB99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</w:t>
      </w:r>
      <w:r w:rsidR="00BA2068">
        <w:rPr>
          <w:rFonts w:eastAsia="Calibri" w:cstheme="minorHAnsi"/>
          <w:sz w:val="22"/>
          <w:szCs w:val="22"/>
        </w:rPr>
        <w:t xml:space="preserve"> B+R</w:t>
      </w:r>
      <w:r w:rsidRPr="00DD26C0">
        <w:rPr>
          <w:rFonts w:eastAsia="Calibri" w:cstheme="minorHAnsi"/>
          <w:sz w:val="22"/>
          <w:szCs w:val="22"/>
        </w:rPr>
        <w:t xml:space="preserve"> Etapu przedstawia zgodnie z opisem kryterium w pełnym zakresie najwyższy poziom określonych cech, do wyliczenia punktów dla danego kryterium stosuje się mnożnik „1”;</w:t>
      </w:r>
    </w:p>
    <w:p w14:paraId="7633336D" w14:textId="0F6E78A0" w:rsidR="0010028F" w:rsidRPr="00DD26C0" w:rsidRDefault="0010028F" w:rsidP="66B630BC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 zakresie danego kryterium Wniosek/Wynik Prac</w:t>
      </w:r>
      <w:r w:rsidR="00BA2068" w:rsidRPr="66B630BC">
        <w:rPr>
          <w:rFonts w:eastAsia="Calibri"/>
          <w:sz w:val="22"/>
          <w:szCs w:val="22"/>
        </w:rPr>
        <w:t xml:space="preserve"> B+R</w:t>
      </w:r>
      <w:r w:rsidRPr="66B630BC">
        <w:rPr>
          <w:rFonts w:eastAsia="Calibri"/>
          <w:sz w:val="22"/>
          <w:szCs w:val="22"/>
        </w:rPr>
        <w:t xml:space="preserve"> Etapu przedstawia zgodnie z opisem kryterium cechy charakterystyczne dla poziomu pośredniego pomiędzy najniższym (lit. a) oraz najwyższym (lit. b) poziomem zakresów przyznawanych mnożników, to określenie mnożnika następuje dwuetapowo: (i) w pierwszej kolejności ustala się poziom zakresu przyznawanych mnożników, którego opis w przeważającym stopniu odpowiada charakterystyce Wniosku/Wyniku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 xml:space="preserve"> Etapu w zakresie relewantnym dla danego kryterium i przyjmuje się wstępnie mnożnik pośredni pomiędzy najwyższym a najniższym zakresem w ramach danego poziomu. Jeśli Wniosek/Wynik Prac Etapu:</w:t>
      </w:r>
    </w:p>
    <w:p w14:paraId="2548D3F6" w14:textId="36D79DBD" w:rsidR="0010028F" w:rsidRPr="00DD26C0" w:rsidRDefault="0010028F" w:rsidP="0083538D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w pełnym zakresie </w:t>
      </w:r>
      <w:r w:rsidR="00E963B2">
        <w:rPr>
          <w:rFonts w:eastAsia="Calibri" w:cstheme="minorHAnsi"/>
          <w:sz w:val="22"/>
          <w:szCs w:val="22"/>
        </w:rPr>
        <w:t>całkowicie</w:t>
      </w:r>
      <w:r w:rsidRPr="00DD26C0">
        <w:rPr>
          <w:rFonts w:eastAsia="Calibri" w:cstheme="minorHAnsi"/>
          <w:sz w:val="22"/>
          <w:szCs w:val="22"/>
        </w:rPr>
        <w:t xml:space="preserve"> odpowiada cechom charakterystycznym dla danego zakresu, to wstępna wartość mnożnika przyjęta w pierwszym kroku staje się ostatecznym mnożnikiem punktowym dla danego kryterium, albo</w:t>
      </w:r>
    </w:p>
    <w:p w14:paraId="75F8457A" w14:textId="787864C7" w:rsidR="0010028F" w:rsidRPr="00DD26C0" w:rsidRDefault="0010028F" w:rsidP="66B630BC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Wniosek/Wynik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>Etapu przejawia częściowo cechy charakterystyczne dla innych zakresów przyznawanych mnożników, to w drugiej kolejności ustala się w jakim stopniu Wniosek/Wynik Prac Etapu w zakresie relewantnym dla danego kryterium spełnia cechy charakterystyczne dla wyższego poziomu i niższego, a następnie w zależności od natężenia tych cech ustala się mnożnik w zakresie niższym lub wyższym danego poziomu punktowego.</w:t>
      </w:r>
    </w:p>
    <w:p w14:paraId="508E539A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zakresie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44A2F539" w14:textId="5626284F" w:rsidR="00C9047D" w:rsidRPr="008A4244" w:rsidRDefault="00BD6073" w:rsidP="001154E1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" w:name="_Toc72409574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Kryteria Wyboru </w:t>
      </w:r>
      <w:r w:rsidR="009651DA"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Wykonawców</w:t>
      </w:r>
      <w:r w:rsidR="009A5D75" w:rsidRPr="008A4244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do Etapu I</w:t>
      </w:r>
      <w:bookmarkEnd w:id="1"/>
    </w:p>
    <w:p w14:paraId="1A7E0AF2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" w:name="_Toc72409575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2"/>
    </w:p>
    <w:p w14:paraId="1AD4BCFD" w14:textId="3EF0C1A8" w:rsidR="001B762E" w:rsidRDefault="00BD6073" w:rsidP="66B630BC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Podstawą Wyboru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 są złożone przez Wnioskodawców Wnioski o dopuszczenie do udziału w </w:t>
      </w:r>
      <w:r w:rsidR="00870433" w:rsidRPr="66B630BC">
        <w:rPr>
          <w:rFonts w:eastAsia="Calibri"/>
          <w:sz w:val="22"/>
          <w:szCs w:val="22"/>
          <w:lang w:eastAsia="pl-PL"/>
        </w:rPr>
        <w:t>P</w:t>
      </w:r>
      <w:r w:rsidRPr="66B630BC">
        <w:rPr>
          <w:rFonts w:eastAsia="Calibri"/>
          <w:sz w:val="22"/>
          <w:szCs w:val="22"/>
          <w:lang w:eastAsia="pl-PL"/>
        </w:rPr>
        <w:t>ostępowaniu. Wnioski muszą zostać złożone zgodnie z zasadami i w terminie określonym przez Regulamin. W ramach Wniosku złożonego na formularzu stanowiącym Załącznik nr 3 do Regulaminu, Wnioskodawcy przedstawiają w szczególności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ych, spełnienie </w:t>
      </w:r>
      <w:r w:rsidR="006D5893" w:rsidRPr="66B630BC">
        <w:rPr>
          <w:rFonts w:eastAsia="Calibri"/>
          <w:sz w:val="22"/>
          <w:szCs w:val="22"/>
          <w:lang w:eastAsia="pl-PL"/>
        </w:rPr>
        <w:t>kryteriów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B76B85" w:rsidRPr="66B630BC">
        <w:rPr>
          <w:rFonts w:eastAsia="Calibri"/>
          <w:sz w:val="22"/>
          <w:szCs w:val="22"/>
          <w:lang w:eastAsia="pl-PL"/>
        </w:rPr>
        <w:t>Konkursow</w:t>
      </w:r>
      <w:r w:rsidR="0092325F" w:rsidRPr="66B630BC">
        <w:rPr>
          <w:rFonts w:eastAsia="Calibri"/>
          <w:sz w:val="22"/>
          <w:szCs w:val="22"/>
          <w:lang w:eastAsia="pl-PL"/>
        </w:rPr>
        <w:t>ych i opis koncepcyjny planowane</w:t>
      </w:r>
      <w:r w:rsidR="00BF5F00" w:rsidRPr="66B630BC">
        <w:rPr>
          <w:rFonts w:eastAsia="Calibri"/>
          <w:sz w:val="22"/>
          <w:szCs w:val="22"/>
          <w:lang w:eastAsia="pl-PL"/>
        </w:rPr>
        <w:t>go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BF5F00" w:rsidRPr="66B630BC">
        <w:rPr>
          <w:rFonts w:eastAsia="Calibri"/>
          <w:sz w:val="22"/>
          <w:szCs w:val="22"/>
          <w:lang w:eastAsia="pl-PL"/>
        </w:rPr>
        <w:t>Systemu</w:t>
      </w:r>
      <w:r w:rsidR="0092325F" w:rsidRPr="66B630BC">
        <w:rPr>
          <w:rFonts w:eastAsia="Calibri"/>
          <w:sz w:val="22"/>
          <w:szCs w:val="22"/>
          <w:lang w:eastAsia="pl-PL"/>
        </w:rPr>
        <w:t>,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92325F" w:rsidRPr="66B630BC">
        <w:rPr>
          <w:rFonts w:eastAsia="Calibri"/>
          <w:sz w:val="22"/>
          <w:szCs w:val="22"/>
          <w:lang w:eastAsia="pl-PL"/>
        </w:rPr>
        <w:t>oraz inne wskazane we Wniosku elementy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składające się na Wymagania Jakościowe</w:t>
      </w:r>
      <w:r w:rsidR="001B762E" w:rsidRPr="66B630BC">
        <w:rPr>
          <w:rFonts w:eastAsia="Calibri"/>
          <w:sz w:val="22"/>
          <w:szCs w:val="22"/>
          <w:lang w:eastAsia="pl-PL"/>
        </w:rPr>
        <w:t>,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6B6DF0" w:rsidRPr="66B630BC">
        <w:rPr>
          <w:rFonts w:eastAsiaTheme="minorEastAsia"/>
          <w:sz w:val="22"/>
          <w:szCs w:val="22"/>
          <w:lang w:eastAsia="pl-PL"/>
        </w:rPr>
        <w:t>opisane</w:t>
      </w:r>
      <w:r w:rsidR="001B762E" w:rsidRPr="66B630BC">
        <w:rPr>
          <w:rFonts w:eastAsiaTheme="minorEastAsia"/>
          <w:sz w:val="22"/>
          <w:szCs w:val="22"/>
          <w:lang w:eastAsia="pl-PL"/>
        </w:rPr>
        <w:t xml:space="preserve"> Załącznikiem nr 1 do Regulaminu oraz innych wskazanych we Wniosku elementów. </w:t>
      </w:r>
    </w:p>
    <w:p w14:paraId="3AE3A55D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" w:name="_Toc72409576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3"/>
    </w:p>
    <w:p w14:paraId="4A4BB18F" w14:textId="191ECC81" w:rsidR="00BD6073" w:rsidRPr="00DD26C0" w:rsidRDefault="00CD13CF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Złożone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="00BD6073" w:rsidRPr="66B630BC">
        <w:rPr>
          <w:rFonts w:eastAsia="Calibri"/>
          <w:sz w:val="22"/>
          <w:szCs w:val="22"/>
          <w:lang w:eastAsia="pl-PL"/>
        </w:rPr>
        <w:t>Wniosk</w:t>
      </w:r>
      <w:r w:rsidRPr="66B630BC">
        <w:rPr>
          <w:rFonts w:eastAsia="Calibri"/>
          <w:sz w:val="22"/>
          <w:szCs w:val="22"/>
          <w:lang w:eastAsia="pl-PL"/>
        </w:rPr>
        <w:t>i</w:t>
      </w:r>
      <w:r w:rsidR="00BD6073" w:rsidRPr="66B630BC">
        <w:rPr>
          <w:rFonts w:eastAsia="Calibri"/>
          <w:sz w:val="22"/>
          <w:szCs w:val="22"/>
          <w:lang w:eastAsia="pl-PL"/>
        </w:rPr>
        <w:t xml:space="preserve"> </w:t>
      </w:r>
      <w:r w:rsidR="00ED3835" w:rsidRPr="66B630BC">
        <w:rPr>
          <w:rFonts w:eastAsia="Calibri"/>
          <w:sz w:val="22"/>
          <w:szCs w:val="22"/>
          <w:lang w:eastAsia="pl-PL"/>
        </w:rPr>
        <w:t>zostaną sprawdzone pod kątem formaln</w:t>
      </w:r>
      <w:r w:rsidR="005A32CB" w:rsidRPr="66B630BC">
        <w:rPr>
          <w:rFonts w:eastAsia="Calibri"/>
          <w:sz w:val="22"/>
          <w:szCs w:val="22"/>
          <w:lang w:eastAsia="pl-PL"/>
        </w:rPr>
        <w:t>ym oraz pod kątem merytorycznym</w:t>
      </w:r>
      <w:r w:rsidR="00BD6073" w:rsidRPr="66B630BC">
        <w:rPr>
          <w:rFonts w:eastAsia="Calibri"/>
          <w:sz w:val="22"/>
          <w:szCs w:val="22"/>
          <w:lang w:eastAsia="pl-PL"/>
        </w:rPr>
        <w:t>. Ocena formalna złożonych Wnios</w:t>
      </w:r>
      <w:r w:rsidR="00DD26C0" w:rsidRPr="66B630BC">
        <w:rPr>
          <w:rFonts w:eastAsia="Calibri"/>
          <w:sz w:val="22"/>
          <w:szCs w:val="22"/>
          <w:lang w:eastAsia="pl-PL"/>
        </w:rPr>
        <w:t>ków będzie prowadzona zgodnie z </w:t>
      </w:r>
      <w:r w:rsidR="00BD6073" w:rsidRPr="66B630BC">
        <w:rPr>
          <w:rFonts w:eastAsia="Calibri"/>
          <w:sz w:val="22"/>
          <w:szCs w:val="22"/>
          <w:lang w:eastAsia="pl-PL"/>
        </w:rPr>
        <w:t>zasadami przedstawionymi w Regulaminie.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Zasady oceny merytorycznej są określone poniżej.</w:t>
      </w:r>
    </w:p>
    <w:p w14:paraId="54E78D72" w14:textId="7A9DCA18" w:rsidR="00BD6073" w:rsidRPr="00DD26C0" w:rsidRDefault="00BD6073" w:rsidP="00BD6073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P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o przeprowadzeniu oceny formalnej oraz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merytorycznej, 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Zamawiający przygotuje oraz opublikuje </w:t>
      </w:r>
      <w:r w:rsidRPr="00DD26C0">
        <w:rPr>
          <w:rFonts w:eastAsia="Calibri" w:cstheme="minorHAnsi"/>
          <w:sz w:val="22"/>
          <w:szCs w:val="22"/>
          <w:lang w:eastAsia="pl-PL"/>
        </w:rPr>
        <w:t>List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ę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Rankingow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ą Wnioskodawców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, będzie stosował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kryteria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oraz będzie przyznawał punkty za spełnienie 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>Wymaga</w:t>
      </w:r>
      <w:r w:rsidR="00BF5F00">
        <w:rPr>
          <w:rFonts w:eastAsia="Calibri" w:cstheme="minorHAnsi"/>
          <w:sz w:val="22"/>
          <w:szCs w:val="22"/>
          <w:lang w:eastAsia="pl-PL"/>
        </w:rPr>
        <w:t>ń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 xml:space="preserve"> Jakościow</w:t>
      </w:r>
      <w:r w:rsidR="00BF5F0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2383FAD" w14:textId="77777777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Zamawiający będzie oceniał ww. Wnioski wg. następujących zasad i Kryteriów:</w:t>
      </w:r>
    </w:p>
    <w:p w14:paraId="3D2B6F2F" w14:textId="5F5A323D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I. Spełnienie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b/>
          <w:bCs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ych</w:t>
      </w:r>
    </w:p>
    <w:p w14:paraId="5F49A73C" w14:textId="7807185F" w:rsidR="0001311B" w:rsidRPr="00DD26C0" w:rsidRDefault="006B6DF0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 ramach oceny merytorycznej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Zamawiający będzie oceniał Wniosek pod kątem deklaracji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Wnioskodawcę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spełnienia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2531E6" w:rsidRPr="66B630BC">
        <w:rPr>
          <w:rFonts w:eastAsia="Calibri"/>
          <w:sz w:val="22"/>
          <w:szCs w:val="22"/>
          <w:lang w:eastAsia="pl-PL"/>
        </w:rPr>
        <w:t xml:space="preserve">ych </w:t>
      </w:r>
      <w:r w:rsidR="00BF5F00" w:rsidRPr="66B630BC">
        <w:rPr>
          <w:rFonts w:eastAsia="Calibri"/>
          <w:sz w:val="22"/>
          <w:szCs w:val="22"/>
          <w:lang w:eastAsia="pl-PL"/>
        </w:rPr>
        <w:t>przez proponowany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we Wniosku </w:t>
      </w:r>
      <w:r w:rsidR="00BF5F00" w:rsidRPr="66B630BC">
        <w:rPr>
          <w:rFonts w:eastAsia="Calibri"/>
          <w:sz w:val="22"/>
          <w:szCs w:val="22"/>
          <w:lang w:eastAsia="pl-PL"/>
        </w:rPr>
        <w:t>System do retencjonowania i oczyszczania wody deszczowej</w:t>
      </w:r>
      <w:r w:rsidRPr="66B630BC">
        <w:rPr>
          <w:rFonts w:eastAsia="Calibri"/>
          <w:sz w:val="22"/>
          <w:szCs w:val="22"/>
          <w:lang w:eastAsia="pl-PL"/>
        </w:rPr>
        <w:t>.</w:t>
      </w:r>
      <w:r w:rsidR="00BF5F00" w:rsidRPr="66B630BC">
        <w:rPr>
          <w:rFonts w:eastAsia="Calibri"/>
          <w:sz w:val="22"/>
          <w:szCs w:val="22"/>
          <w:lang w:eastAsia="pl-PL"/>
        </w:rPr>
        <w:t xml:space="preserve">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Ocena spełnienia 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ych </w:t>
      </w:r>
      <w:r w:rsidR="002F2B91" w:rsidRPr="66B630BC">
        <w:rPr>
          <w:rFonts w:eastAsia="Calibri"/>
          <w:sz w:val="22"/>
          <w:szCs w:val="22"/>
          <w:lang w:eastAsia="pl-PL"/>
        </w:rPr>
        <w:t>będzie prowadzona na zasadzie „spełniono/nie spełniono”, na podstawie deklaracji i uzasadnień wskazanych we Wniosku (Zamawiający nie p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rzyznaje punktów za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845AA6" w:rsidRPr="66B630BC">
        <w:rPr>
          <w:rFonts w:eastAsia="Calibri"/>
          <w:sz w:val="22"/>
          <w:szCs w:val="22"/>
          <w:lang w:eastAsia="pl-PL"/>
        </w:rPr>
        <w:t>ych</w:t>
      </w:r>
      <w:r w:rsidR="00D23B08" w:rsidRPr="66B630BC">
        <w:rPr>
          <w:rFonts w:eastAsia="Calibri"/>
          <w:sz w:val="22"/>
          <w:szCs w:val="22"/>
          <w:lang w:eastAsia="pl-PL"/>
        </w:rPr>
        <w:t>).</w:t>
      </w:r>
    </w:p>
    <w:p w14:paraId="7156DCF4" w14:textId="32E30C62" w:rsidR="002F2B91" w:rsidRPr="00CB7068" w:rsidRDefault="002F2B91" w:rsidP="3FF96ED2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bookmarkStart w:id="4" w:name="_Ref57728892"/>
      <w:r w:rsidRPr="00CB7068">
        <w:rPr>
          <w:rFonts w:eastAsia="Calibri" w:cstheme="minorHAnsi"/>
          <w:b/>
          <w:bCs/>
          <w:szCs w:val="22"/>
          <w:lang w:eastAsia="pl-PL"/>
        </w:rPr>
        <w:t xml:space="preserve">Tabela 1. Ocena spełnienia </w:t>
      </w:r>
      <w:r w:rsidR="00B76B85" w:rsidRPr="00CB7068">
        <w:rPr>
          <w:rFonts w:eastAsia="Calibri" w:cstheme="minorHAnsi"/>
          <w:b/>
          <w:bCs/>
          <w:szCs w:val="22"/>
          <w:lang w:eastAsia="pl-PL"/>
        </w:rPr>
        <w:t>Wymagań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  <w:r w:rsidR="00870433" w:rsidRPr="00CB7068">
        <w:rPr>
          <w:rFonts w:eastAsia="Calibri" w:cstheme="minorHAnsi"/>
          <w:b/>
          <w:bCs/>
          <w:szCs w:val="22"/>
          <w:lang w:eastAsia="pl-PL"/>
        </w:rPr>
        <w:t>Obligatoryjn</w:t>
      </w:r>
      <w:r w:rsidRPr="00CB7068">
        <w:rPr>
          <w:rFonts w:eastAsia="Calibri" w:cstheme="minorHAnsi"/>
          <w:b/>
          <w:bCs/>
          <w:szCs w:val="22"/>
          <w:lang w:eastAsia="pl-PL"/>
        </w:rPr>
        <w:t>ych</w:t>
      </w:r>
      <w:r w:rsidR="006B6DF0" w:rsidRPr="00CB7068">
        <w:rPr>
          <w:rFonts w:eastAsia="Calibri" w:cstheme="minorHAnsi"/>
          <w:b/>
          <w:bCs/>
          <w:szCs w:val="22"/>
          <w:lang w:eastAsia="pl-PL"/>
        </w:rPr>
        <w:t xml:space="preserve"> dla Etapu I oraz Etapu II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</w:p>
    <w:tbl>
      <w:tblPr>
        <w:tblStyle w:val="Tabela-Siatka"/>
        <w:tblW w:w="5413" w:type="pct"/>
        <w:jc w:val="center"/>
        <w:tblLook w:val="04A0" w:firstRow="1" w:lastRow="0" w:firstColumn="1" w:lastColumn="0" w:noHBand="0" w:noVBand="1"/>
      </w:tblPr>
      <w:tblGrid>
        <w:gridCol w:w="1557"/>
        <w:gridCol w:w="1416"/>
        <w:gridCol w:w="1842"/>
        <w:gridCol w:w="3515"/>
        <w:gridCol w:w="1424"/>
      </w:tblGrid>
      <w:tr w:rsidR="001B762E" w:rsidRPr="008A4244" w14:paraId="4172630C" w14:textId="77777777" w:rsidTr="008A4244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C6782B0" w14:textId="0F649674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726" w:type="pct"/>
            <w:shd w:val="clear" w:color="auto" w:fill="E2EFD9" w:themeFill="accent6" w:themeFillTint="33"/>
            <w:vAlign w:val="center"/>
          </w:tcPr>
          <w:p w14:paraId="1A0D7221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944" w:type="pct"/>
            <w:shd w:val="clear" w:color="auto" w:fill="E2EFD9" w:themeFill="accent6" w:themeFillTint="33"/>
            <w:vAlign w:val="center"/>
          </w:tcPr>
          <w:p w14:paraId="10E02DD0" w14:textId="31C20539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802" w:type="pct"/>
            <w:shd w:val="clear" w:color="auto" w:fill="E2EFD9" w:themeFill="accent6" w:themeFillTint="33"/>
            <w:vAlign w:val="center"/>
          </w:tcPr>
          <w:p w14:paraId="034A4588" w14:textId="27112131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30" w:type="pct"/>
            <w:shd w:val="clear" w:color="auto" w:fill="E2EFD9" w:themeFill="accent6" w:themeFillTint="33"/>
            <w:vAlign w:val="center"/>
          </w:tcPr>
          <w:p w14:paraId="535A1206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D267D9" w:rsidRPr="008A4244" w14:paraId="54FDD68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C4E9F4C" w14:textId="1B4C80A4" w:rsidR="00D267D9" w:rsidRPr="008A4244" w:rsidRDefault="00D267D9" w:rsidP="00D267D9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41FB94" w14:textId="6C7A35D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35DB" w14:textId="670F95EE" w:rsidR="00D267D9" w:rsidRPr="008A4244" w:rsidRDefault="00D267D9" w:rsidP="00D267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Ogólne przeznaczenie Systemu</w:t>
            </w:r>
          </w:p>
        </w:tc>
        <w:tc>
          <w:tcPr>
            <w:tcW w:w="1802" w:type="pct"/>
          </w:tcPr>
          <w:p w14:paraId="5F39B8AA" w14:textId="5DA8C841" w:rsidR="00D267D9" w:rsidRPr="008A4244" w:rsidRDefault="00C63CDE" w:rsidP="50A43F4D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czy Wnioskodawca we Wniosku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zadeklarował, że spełnia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 xml:space="preserve">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  <w:r w:rsidR="00D267D9" w:rsidRPr="008A4244">
              <w:rPr>
                <w:rFonts w:asciiTheme="minorHAnsi" w:eastAsia="Calibri" w:hAnsiTheme="minorHAnsi" w:cstheme="minorBidi"/>
              </w:rPr>
              <w:t xml:space="preserve"> </w:t>
            </w:r>
          </w:p>
        </w:tc>
        <w:tc>
          <w:tcPr>
            <w:tcW w:w="730" w:type="pct"/>
          </w:tcPr>
          <w:p w14:paraId="446E429A" w14:textId="79D66493" w:rsidR="00D267D9" w:rsidRPr="008A4244" w:rsidRDefault="00D267D9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</w:t>
            </w:r>
            <w:r w:rsidR="00FA0044" w:rsidRPr="008A4244">
              <w:rPr>
                <w:rFonts w:asciiTheme="minorHAnsi" w:eastAsia="Calibri" w:hAnsiTheme="minorHAnsi" w:cstheme="minorHAnsi"/>
              </w:rPr>
              <w:t xml:space="preserve"> </w:t>
            </w:r>
            <w:r w:rsidRPr="008A4244">
              <w:rPr>
                <w:rFonts w:asciiTheme="minorHAnsi" w:eastAsia="Calibri" w:hAnsiTheme="minorHAnsi" w:cstheme="minorHAnsi"/>
              </w:rPr>
              <w:t>nie pełniono”.</w:t>
            </w:r>
          </w:p>
        </w:tc>
      </w:tr>
      <w:tr w:rsidR="00FA0044" w:rsidRPr="008A4244" w14:paraId="6576DF51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24F3036" w14:textId="65B41301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F96E1F" w14:textId="5BF7BA2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026151" w14:textId="49AC68B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Zbieranie wody deszczowej</w:t>
            </w:r>
          </w:p>
        </w:tc>
        <w:tc>
          <w:tcPr>
            <w:tcW w:w="1802" w:type="pct"/>
          </w:tcPr>
          <w:p w14:paraId="545C5A42" w14:textId="2C0C3E3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5FF7D4D" w14:textId="194633E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15EDD8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39140D3" w14:textId="5D24783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09547" w14:textId="10F1178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B883A" w14:textId="76392CE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Magazynowanie wody</w:t>
            </w:r>
          </w:p>
        </w:tc>
        <w:tc>
          <w:tcPr>
            <w:tcW w:w="1802" w:type="pct"/>
          </w:tcPr>
          <w:p w14:paraId="404206D6" w14:textId="1A739F6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0D1802" w14:textId="3DA3C37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40BB97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64F429" w14:textId="115BE3D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F78F41" w14:textId="08697AA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F7999" w14:textId="15EEA37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D1</w:t>
            </w:r>
          </w:p>
        </w:tc>
        <w:tc>
          <w:tcPr>
            <w:tcW w:w="1802" w:type="pct"/>
          </w:tcPr>
          <w:p w14:paraId="7F98D48D" w14:textId="593E4B5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51F123F" w14:textId="7AF75DA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1C78C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ED80F31" w14:textId="66BE647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BDD1" w14:textId="6358B54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DCDDF" w14:textId="1CF53ABC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K1</w:t>
            </w:r>
          </w:p>
        </w:tc>
        <w:tc>
          <w:tcPr>
            <w:tcW w:w="1802" w:type="pct"/>
          </w:tcPr>
          <w:p w14:paraId="5D6340D2" w14:textId="6DA825B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3BAB0C6" w14:textId="1E1C0D0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D6854C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B51D311" w14:textId="1A2EF6F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1B0154" w14:textId="08D8434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0EB84E" w14:textId="16E6EB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K2</w:t>
            </w:r>
          </w:p>
        </w:tc>
        <w:tc>
          <w:tcPr>
            <w:tcW w:w="1802" w:type="pct"/>
          </w:tcPr>
          <w:p w14:paraId="41AABD0C" w14:textId="4D0F788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E235B09" w14:textId="7F40D62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C236F8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688BDA4" w14:textId="24D688B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E01FA3" w14:textId="25AFFB0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2A68A2" w14:textId="0A7DB67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Ciągłość pracy</w:t>
            </w:r>
          </w:p>
        </w:tc>
        <w:tc>
          <w:tcPr>
            <w:tcW w:w="1802" w:type="pct"/>
          </w:tcPr>
          <w:p w14:paraId="3DECCCA1" w14:textId="5B14F92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732371" w14:textId="2A1583D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7F7C5E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67B7BB2" w14:textId="01124D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51EBA" w14:textId="40A53D2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B88ED9" w14:textId="13CE1E4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Skalowalność Systemu</w:t>
            </w:r>
          </w:p>
        </w:tc>
        <w:tc>
          <w:tcPr>
            <w:tcW w:w="1802" w:type="pct"/>
          </w:tcPr>
          <w:p w14:paraId="2607D17B" w14:textId="0131FB7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4FC23D8" w14:textId="7F05F60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DC3A569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76EE2E3" w14:textId="07569E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3075E" w14:textId="1834184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E6004" w14:textId="656CF10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Przeznaczenie Systemu</w:t>
            </w:r>
          </w:p>
        </w:tc>
        <w:tc>
          <w:tcPr>
            <w:tcW w:w="1802" w:type="pct"/>
          </w:tcPr>
          <w:p w14:paraId="436DFDE1" w14:textId="0082DEC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6DB1818B" w14:textId="2BA3B4D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860D6CE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5AD86FB" w14:textId="69DBE0F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204338" w14:textId="73FFC7F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F94BB" w14:textId="74E6BC5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Przełączanie na wodę z wodociągu przez Użytkownika</w:t>
            </w:r>
          </w:p>
        </w:tc>
        <w:tc>
          <w:tcPr>
            <w:tcW w:w="1802" w:type="pct"/>
          </w:tcPr>
          <w:p w14:paraId="71CEE66E" w14:textId="69ABBF2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96AFC61" w14:textId="0984CC38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1D41AF6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61D4DD8" w14:textId="2F8C2CF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400301" w14:textId="2AAC9F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C0054C" w14:textId="1F673B7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Monitoring jakości wody</w:t>
            </w:r>
          </w:p>
        </w:tc>
        <w:tc>
          <w:tcPr>
            <w:tcW w:w="1802" w:type="pct"/>
          </w:tcPr>
          <w:p w14:paraId="40D74CD5" w14:textId="5D578E0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EAB6F28" w14:textId="4CB51EB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B63D92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11B2982" w14:textId="0D44CE3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142768" w14:textId="7E86358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38B00C" w14:textId="3217E6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Automatyczne przełączenie na wodę z wodociągu</w:t>
            </w:r>
          </w:p>
        </w:tc>
        <w:tc>
          <w:tcPr>
            <w:tcW w:w="1802" w:type="pct"/>
          </w:tcPr>
          <w:p w14:paraId="78BB8363" w14:textId="78B3E3D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CAC5C75" w14:textId="56CF7B4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659CA32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A5499B2" w14:textId="6EE5015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91FB3" w14:textId="0E79CF7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1EE4B" w14:textId="3C7822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W1</w:t>
            </w:r>
          </w:p>
        </w:tc>
        <w:tc>
          <w:tcPr>
            <w:tcW w:w="1802" w:type="pct"/>
          </w:tcPr>
          <w:p w14:paraId="38AC187A" w14:textId="53252CF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3D33C6AE" w14:textId="202800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FED7CFA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DAE907E" w14:textId="08C3EC7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1.14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EA11AE" w14:textId="78E6D15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52D3B" w14:textId="1CD060A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W2</w:t>
            </w:r>
          </w:p>
        </w:tc>
        <w:tc>
          <w:tcPr>
            <w:tcW w:w="1802" w:type="pct"/>
          </w:tcPr>
          <w:p w14:paraId="49615DF6" w14:textId="04C480DE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75E83A7" w14:textId="6C4E59A9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10B8A8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4E05E76" w14:textId="062073B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8DF6" w14:textId="25CAC08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16FFF1" w14:textId="5C70050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W3</w:t>
            </w:r>
          </w:p>
        </w:tc>
        <w:tc>
          <w:tcPr>
            <w:tcW w:w="1802" w:type="pct"/>
          </w:tcPr>
          <w:p w14:paraId="517F0465" w14:textId="1FBEC56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10D8891C" w14:textId="6B8D418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36AB7A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288FBCB" w14:textId="017281F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3070C4" w14:textId="4C8E979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2D6C3" w14:textId="4B2C6F0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W4</w:t>
            </w:r>
          </w:p>
        </w:tc>
        <w:tc>
          <w:tcPr>
            <w:tcW w:w="1802" w:type="pct"/>
          </w:tcPr>
          <w:p w14:paraId="35A2B831" w14:textId="53E328A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E80EF57" w14:textId="163E7D3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10E9F1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FCDEE9F" w14:textId="2D8B09E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835E3" w14:textId="1FF38B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47FD23" w14:textId="70BD0CC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W5</w:t>
            </w:r>
          </w:p>
        </w:tc>
        <w:tc>
          <w:tcPr>
            <w:tcW w:w="1802" w:type="pct"/>
          </w:tcPr>
          <w:p w14:paraId="585718F9" w14:textId="16719E2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065EBAA" w14:textId="0C0FA22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2A165F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FB0AE1" w14:textId="42F874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DD306F" w14:textId="68ED231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97D75F" w14:textId="1B22370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Temperatura pracy</w:t>
            </w:r>
          </w:p>
        </w:tc>
        <w:tc>
          <w:tcPr>
            <w:tcW w:w="1802" w:type="pct"/>
          </w:tcPr>
          <w:p w14:paraId="7778C341" w14:textId="0EC7990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78334" w14:textId="6848E19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68188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4D27DBE" w14:textId="4477C6F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2EABE7" w14:textId="5661E8C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59A81" w14:textId="052AEC6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Czas Użytkowania</w:t>
            </w:r>
          </w:p>
        </w:tc>
        <w:tc>
          <w:tcPr>
            <w:tcW w:w="1802" w:type="pct"/>
          </w:tcPr>
          <w:p w14:paraId="1083D3BB" w14:textId="0E81D6D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C5E6787" w14:textId="42B44773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84541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940FEE" w14:textId="7769E12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33E8EB" w14:textId="5ABB5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7B2F79" w14:textId="5FC2566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Zamarzanie</w:t>
            </w:r>
          </w:p>
        </w:tc>
        <w:tc>
          <w:tcPr>
            <w:tcW w:w="1802" w:type="pct"/>
          </w:tcPr>
          <w:p w14:paraId="1EA0112D" w14:textId="1BC4AF5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DBFA8B6" w14:textId="5C69279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F46FCF2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445A143" w14:textId="545EF9D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484839" w14:textId="3D7AC68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07BE73" w14:textId="2A1EF998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b/>
              </w:rPr>
              <w:t>Bezodorowość</w:t>
            </w:r>
            <w:proofErr w:type="spellEnd"/>
          </w:p>
        </w:tc>
        <w:tc>
          <w:tcPr>
            <w:tcW w:w="1802" w:type="pct"/>
          </w:tcPr>
          <w:p w14:paraId="502B9DD9" w14:textId="6F53873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536B45" w14:textId="1BF3614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9570CC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62C9AC" w14:textId="4123373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DFABC5" w14:textId="664F408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D67B5" w14:textId="0159F9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Jednorodzinnego</w:t>
            </w:r>
          </w:p>
        </w:tc>
        <w:tc>
          <w:tcPr>
            <w:tcW w:w="1802" w:type="pct"/>
          </w:tcPr>
          <w:p w14:paraId="0FC03FAA" w14:textId="7DED858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570631" w14:textId="1567AF7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C16B87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6152AA2" w14:textId="3883E3A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1171AE" w14:textId="5E6D6B6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42D82F" w14:textId="54975E6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Szkoły</w:t>
            </w:r>
          </w:p>
        </w:tc>
        <w:tc>
          <w:tcPr>
            <w:tcW w:w="1802" w:type="pct"/>
          </w:tcPr>
          <w:p w14:paraId="4A668380" w14:textId="08ED490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9CFAA34" w14:textId="5D51C77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132F4D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D46DD54" w14:textId="09A5147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5BDB4" w14:textId="799176B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B623A" w14:textId="73D15FE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Transport wody W1</w:t>
            </w:r>
          </w:p>
        </w:tc>
        <w:tc>
          <w:tcPr>
            <w:tcW w:w="1802" w:type="pct"/>
          </w:tcPr>
          <w:p w14:paraId="75841E36" w14:textId="32B13F5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887EA43" w14:textId="7F9A1A72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D05C6D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D574571" w14:textId="1B41648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lastRenderedPageBreak/>
              <w:t>OBL 1.25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100E0B" w14:textId="2BB7B0D9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F77791" w14:textId="425800DF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W2</w:t>
            </w:r>
          </w:p>
        </w:tc>
        <w:tc>
          <w:tcPr>
            <w:tcW w:w="1802" w:type="pct"/>
          </w:tcPr>
          <w:p w14:paraId="42B2B8A9" w14:textId="6E813EAB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631411" w14:textId="4452AD52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CCDE1A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1AADB56" w14:textId="38CDB112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AD3DEC" w14:textId="4206D7CD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2D4BBE" w14:textId="452650FD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W3</w:t>
            </w:r>
          </w:p>
        </w:tc>
        <w:tc>
          <w:tcPr>
            <w:tcW w:w="1802" w:type="pct"/>
          </w:tcPr>
          <w:p w14:paraId="53BF9D07" w14:textId="24C4E874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8F7E9AF" w14:textId="7257846C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64D6CE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0AC4DF" w14:textId="414E7E83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2F69DE" w14:textId="0500BD0F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FD2EBC" w14:textId="69FDDBEA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W4</w:t>
            </w:r>
          </w:p>
        </w:tc>
        <w:tc>
          <w:tcPr>
            <w:tcW w:w="1802" w:type="pct"/>
          </w:tcPr>
          <w:p w14:paraId="7FF6A7E7" w14:textId="470E8EA6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943F4E" w14:textId="26A04B19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2820F9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356A989" w14:textId="7A1F1137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B2D6A5" w14:textId="1B32AD57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E144AA" w14:textId="4AEA9053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W5</w:t>
            </w:r>
          </w:p>
        </w:tc>
        <w:tc>
          <w:tcPr>
            <w:tcW w:w="1802" w:type="pct"/>
          </w:tcPr>
          <w:p w14:paraId="76142DF5" w14:textId="0E5599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F34081C" w14:textId="035B1471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93EC1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859B3E" w14:textId="6FD9E76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A1687F" w14:textId="3CA1DD50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 Sterowania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32BB36" w14:textId="203E9DD8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Aplikacja Mobilna</w:t>
            </w:r>
          </w:p>
        </w:tc>
        <w:tc>
          <w:tcPr>
            <w:tcW w:w="1802" w:type="pct"/>
          </w:tcPr>
          <w:p w14:paraId="5444CFBF" w14:textId="0C90B2B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2B703" w14:textId="26A7E12F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778417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0F25D2" w14:textId="5B14117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2AC826" w14:textId="0D03CA80" w:rsidR="00FA0044" w:rsidRPr="008A4244" w:rsidRDefault="00B64899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4D31FF" w14:textId="1F0C2CEA" w:rsidR="00FA0044" w:rsidRPr="008A4244" w:rsidRDefault="00B64899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Zagospodarowanie Ścieków</w:t>
            </w:r>
          </w:p>
        </w:tc>
        <w:tc>
          <w:tcPr>
            <w:tcW w:w="1802" w:type="pct"/>
          </w:tcPr>
          <w:p w14:paraId="6F83D575" w14:textId="13D9873A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FA0D0D5" w14:textId="0B7F8A1A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7CF022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B733928" w14:textId="0C7D931D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649AB5" w14:textId="2734C223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8FF03D" w14:textId="17759F9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Jednorodzinnego</w:t>
            </w:r>
          </w:p>
        </w:tc>
        <w:tc>
          <w:tcPr>
            <w:tcW w:w="1802" w:type="pct"/>
          </w:tcPr>
          <w:p w14:paraId="11002FE0" w14:textId="09207DE9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F396470" w14:textId="0E1472AB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3508D4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B91F6AC" w14:textId="0F986BF9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B0E4EB" w14:textId="01F4ADF6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4B13AB" w14:textId="23AFA4B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Szkoły</w:t>
            </w:r>
          </w:p>
        </w:tc>
        <w:tc>
          <w:tcPr>
            <w:tcW w:w="1802" w:type="pct"/>
          </w:tcPr>
          <w:p w14:paraId="653E4A2E" w14:textId="76F33E0D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1B0B65B" w14:textId="5B1DF953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bookmarkEnd w:id="4"/>
    </w:tbl>
    <w:p w14:paraId="60DEC1D4" w14:textId="77777777" w:rsidR="00114F7C" w:rsidRDefault="00114F7C" w:rsidP="00BD6073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47470480" w14:textId="6A7B44DC" w:rsidR="00615375" w:rsidRDefault="00615375">
      <w:pPr>
        <w:rPr>
          <w:rFonts w:eastAsia="Calibri" w:cstheme="minorHAnsi"/>
          <w:b/>
          <w:bCs/>
          <w:szCs w:val="22"/>
          <w:lang w:eastAsia="pl-PL"/>
        </w:rPr>
      </w:pPr>
      <w:r>
        <w:rPr>
          <w:rFonts w:eastAsia="Calibri" w:cstheme="minorHAnsi"/>
          <w:b/>
          <w:bCs/>
          <w:szCs w:val="22"/>
          <w:lang w:eastAsia="pl-PL"/>
        </w:rPr>
        <w:br w:type="page"/>
      </w:r>
    </w:p>
    <w:p w14:paraId="49266A24" w14:textId="5BDE29CD" w:rsidR="00615375" w:rsidRPr="00CB7068" w:rsidRDefault="00615375" w:rsidP="00615375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r w:rsidRPr="00CB7068">
        <w:rPr>
          <w:rFonts w:eastAsia="Calibri" w:cstheme="minorHAnsi"/>
          <w:b/>
          <w:bCs/>
          <w:szCs w:val="22"/>
          <w:lang w:eastAsia="pl-PL"/>
        </w:rPr>
        <w:lastRenderedPageBreak/>
        <w:t xml:space="preserve">Tabela 2. Ocena spełnienia Wymagań Obligatoryjnych dla Prototypu Budynku Jednorodzinnego Etap I </w:t>
      </w:r>
    </w:p>
    <w:tbl>
      <w:tblPr>
        <w:tblStyle w:val="Tabela-Siatka"/>
        <w:tblW w:w="5337" w:type="pct"/>
        <w:jc w:val="center"/>
        <w:tblLook w:val="04A0" w:firstRow="1" w:lastRow="0" w:firstColumn="1" w:lastColumn="0" w:noHBand="0" w:noVBand="1"/>
      </w:tblPr>
      <w:tblGrid>
        <w:gridCol w:w="1555"/>
        <w:gridCol w:w="2249"/>
        <w:gridCol w:w="2265"/>
        <w:gridCol w:w="2147"/>
        <w:gridCol w:w="1401"/>
      </w:tblGrid>
      <w:tr w:rsidR="00615375" w:rsidRPr="008A4244" w14:paraId="40978AF6" w14:textId="77777777" w:rsidTr="008A4244">
        <w:trPr>
          <w:trHeight w:val="927"/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C2CA35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Nr Wymagania Obligatoryjnego</w:t>
            </w:r>
          </w:p>
        </w:tc>
        <w:tc>
          <w:tcPr>
            <w:tcW w:w="1172" w:type="pct"/>
            <w:shd w:val="clear" w:color="auto" w:fill="E2EFD9" w:themeFill="accent6" w:themeFillTint="33"/>
            <w:vAlign w:val="center"/>
          </w:tcPr>
          <w:p w14:paraId="08D43903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180" w:type="pct"/>
            <w:shd w:val="clear" w:color="auto" w:fill="E2EFD9" w:themeFill="accent6" w:themeFillTint="33"/>
            <w:vAlign w:val="center"/>
          </w:tcPr>
          <w:p w14:paraId="509BCED4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Nazwa Wymagania Obligatoryjnego</w:t>
            </w:r>
          </w:p>
        </w:tc>
        <w:tc>
          <w:tcPr>
            <w:tcW w:w="1119" w:type="pct"/>
            <w:shd w:val="clear" w:color="auto" w:fill="E2EFD9" w:themeFill="accent6" w:themeFillTint="33"/>
            <w:vAlign w:val="center"/>
          </w:tcPr>
          <w:p w14:paraId="045A7156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Sposób weryfikacji spełnienia Wymagania Obligatoryjnego</w:t>
            </w:r>
          </w:p>
        </w:tc>
        <w:tc>
          <w:tcPr>
            <w:tcW w:w="731" w:type="pct"/>
            <w:shd w:val="clear" w:color="auto" w:fill="E2EFD9" w:themeFill="accent6" w:themeFillTint="33"/>
            <w:vAlign w:val="center"/>
          </w:tcPr>
          <w:p w14:paraId="1CBAAD50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15375" w:rsidRPr="008A4244" w14:paraId="17E2438D" w14:textId="77777777" w:rsidTr="008A4244">
        <w:trPr>
          <w:trHeight w:val="1428"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0BAE25A" w14:textId="0772B2EF" w:rsidR="00615375" w:rsidRPr="008A4244" w:rsidRDefault="00615375" w:rsidP="00615375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1.33</w:t>
            </w:r>
          </w:p>
        </w:tc>
        <w:tc>
          <w:tcPr>
            <w:tcW w:w="11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8A4825" w14:textId="2A54861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 xml:space="preserve">Prototyp </w:t>
            </w:r>
          </w:p>
        </w:tc>
        <w:tc>
          <w:tcPr>
            <w:tcW w:w="118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FEAF27" w14:textId="7AB82922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Wymagania dla Prototypu w Etapie I</w:t>
            </w:r>
          </w:p>
        </w:tc>
        <w:tc>
          <w:tcPr>
            <w:tcW w:w="1119" w:type="pct"/>
          </w:tcPr>
          <w:p w14:paraId="38921A73" w14:textId="77777777" w:rsidR="00615375" w:rsidRPr="008A4244" w:rsidRDefault="00615375" w:rsidP="00615375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Obligatoryjne. </w:t>
            </w:r>
          </w:p>
        </w:tc>
        <w:tc>
          <w:tcPr>
            <w:tcW w:w="731" w:type="pct"/>
          </w:tcPr>
          <w:p w14:paraId="580D78DB" w14:textId="77777777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64F4DA7B" w14:textId="67A4EBA7" w:rsidR="00615375" w:rsidRDefault="00615375" w:rsidP="00BD6073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</w:p>
    <w:p w14:paraId="6E2210ED" w14:textId="71005972" w:rsidR="00D267D9" w:rsidRPr="00114F7C" w:rsidRDefault="00114F7C" w:rsidP="70856692">
      <w:pPr>
        <w:spacing w:after="160" w:line="259" w:lineRule="auto"/>
        <w:jc w:val="both"/>
        <w:rPr>
          <w:rStyle w:val="Domylnaczcionkaakapitu1"/>
          <w:rFonts w:eastAsia="Calibri"/>
          <w:b/>
          <w:bCs/>
          <w:lang w:eastAsia="pl-PL"/>
        </w:rPr>
      </w:pPr>
      <w:r w:rsidRPr="1C03BBD4">
        <w:rPr>
          <w:rFonts w:eastAsia="Calibri"/>
          <w:b/>
          <w:bCs/>
          <w:lang w:eastAsia="pl-PL"/>
        </w:rPr>
        <w:t xml:space="preserve">Tabela </w:t>
      </w:r>
      <w:r w:rsidR="00615375">
        <w:rPr>
          <w:rFonts w:eastAsia="Calibri"/>
          <w:b/>
          <w:bCs/>
          <w:lang w:eastAsia="pl-PL"/>
        </w:rPr>
        <w:t>3</w:t>
      </w:r>
      <w:r w:rsidRPr="1C03BBD4">
        <w:rPr>
          <w:rFonts w:eastAsia="Calibri"/>
          <w:b/>
          <w:bCs/>
          <w:lang w:eastAsia="pl-PL"/>
        </w:rPr>
        <w:t xml:space="preserve">. </w:t>
      </w:r>
      <w:r w:rsidR="00D267D9" w:rsidRPr="1C03BBD4">
        <w:rPr>
          <w:rStyle w:val="Domylnaczcionkaakapitu1"/>
          <w:b/>
          <w:bCs/>
        </w:rPr>
        <w:t xml:space="preserve">Wymagania </w:t>
      </w:r>
      <w:r w:rsidR="00870433">
        <w:rPr>
          <w:rStyle w:val="Domylnaczcionkaakapitu1"/>
          <w:b/>
          <w:bCs/>
        </w:rPr>
        <w:t>Obligatoryjn</w:t>
      </w:r>
      <w:r w:rsidR="00D267D9" w:rsidRPr="1C03BBD4">
        <w:rPr>
          <w:rStyle w:val="Domylnaczcionkaakapitu1"/>
          <w:b/>
          <w:bCs/>
        </w:rPr>
        <w:t xml:space="preserve">e dla </w:t>
      </w:r>
      <w:r w:rsidR="00FD3483" w:rsidRPr="1C03BBD4">
        <w:rPr>
          <w:rStyle w:val="Domylnaczcionkaakapitu1"/>
          <w:b/>
          <w:bCs/>
        </w:rPr>
        <w:t>Systemu</w:t>
      </w:r>
      <w:r w:rsidR="00D267D9" w:rsidRPr="1C03BBD4">
        <w:rPr>
          <w:rStyle w:val="Domylnaczcionkaakapitu1"/>
          <w:b/>
          <w:bCs/>
        </w:rPr>
        <w:t xml:space="preserve"> Budynku Jednorodzinnego </w:t>
      </w:r>
      <w:r>
        <w:br/>
      </w:r>
      <w:r w:rsidR="006B6DF0" w:rsidRPr="1C03BBD4">
        <w:rPr>
          <w:rStyle w:val="Domylnaczcionkaakapitu1"/>
          <w:b/>
          <w:bCs/>
        </w:rPr>
        <w:t>(Etap II</w:t>
      </w:r>
      <w:r w:rsidR="00D267D9" w:rsidRPr="1C03BBD4">
        <w:rPr>
          <w:rStyle w:val="Domylnaczcionkaakapitu1"/>
          <w:b/>
          <w:bCs/>
        </w:rPr>
        <w:t>)</w:t>
      </w:r>
    </w:p>
    <w:tbl>
      <w:tblPr>
        <w:tblStyle w:val="Tabela-Siatka"/>
        <w:tblW w:w="9719" w:type="dxa"/>
        <w:jc w:val="center"/>
        <w:tblLook w:val="04A0" w:firstRow="1" w:lastRow="0" w:firstColumn="1" w:lastColumn="0" w:noHBand="0" w:noVBand="1"/>
      </w:tblPr>
      <w:tblGrid>
        <w:gridCol w:w="1644"/>
        <w:gridCol w:w="2185"/>
        <w:gridCol w:w="2294"/>
        <w:gridCol w:w="2175"/>
        <w:gridCol w:w="1421"/>
      </w:tblGrid>
      <w:tr w:rsidR="00D267D9" w:rsidRPr="008A4244" w14:paraId="0D76836A" w14:textId="77777777" w:rsidTr="008A4244">
        <w:trPr>
          <w:trHeight w:val="457"/>
          <w:tblHeader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CE79CA" w14:textId="76304F0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2185" w:type="dxa"/>
            <w:shd w:val="clear" w:color="auto" w:fill="E2EFD9" w:themeFill="accent6" w:themeFillTint="33"/>
            <w:vAlign w:val="center"/>
          </w:tcPr>
          <w:p w14:paraId="4D2316B2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94" w:type="dxa"/>
            <w:shd w:val="clear" w:color="auto" w:fill="E2EFD9" w:themeFill="accent6" w:themeFillTint="33"/>
            <w:vAlign w:val="center"/>
          </w:tcPr>
          <w:p w14:paraId="562A7C1C" w14:textId="43BB4776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2175" w:type="dxa"/>
            <w:shd w:val="clear" w:color="auto" w:fill="E2EFD9" w:themeFill="accent6" w:themeFillTint="33"/>
            <w:vAlign w:val="center"/>
          </w:tcPr>
          <w:p w14:paraId="36E82905" w14:textId="6A941984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037A7F69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08F8742F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69C29B1" w14:textId="2DCF43B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2.1A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F816E8" w14:textId="19749C9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93B78B" w14:textId="1702CD5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Nawadnianie ogrodu </w:t>
            </w:r>
          </w:p>
        </w:tc>
        <w:tc>
          <w:tcPr>
            <w:tcW w:w="2175" w:type="dxa"/>
          </w:tcPr>
          <w:p w14:paraId="1CF533AD" w14:textId="7B773D9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05CC4825" w14:textId="6A6D7DE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523E089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E8DE027" w14:textId="478575C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2.2A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DD1108" w14:textId="79F9D20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E34A15" w14:textId="45B1BCF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Certyfikaty i pozwolenia</w:t>
            </w:r>
          </w:p>
        </w:tc>
        <w:tc>
          <w:tcPr>
            <w:tcW w:w="2175" w:type="dxa"/>
          </w:tcPr>
          <w:p w14:paraId="549DC9DD" w14:textId="44EED2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4561301" w14:textId="21B0A12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BFC0E94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C69B313" w14:textId="729DBF6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2.3A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7A86F" w14:textId="7EC2C34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D57D92" w14:textId="293AE19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budowlanym </w:t>
            </w:r>
          </w:p>
        </w:tc>
        <w:tc>
          <w:tcPr>
            <w:tcW w:w="2175" w:type="dxa"/>
          </w:tcPr>
          <w:p w14:paraId="073F1C50" w14:textId="179C070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B2DED79" w14:textId="2D59D9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988359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C81284" w14:textId="44D69BA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2.4A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7B281F" w14:textId="4B7E6BA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BF02C1" w14:textId="2838B5C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wodnym </w:t>
            </w:r>
          </w:p>
        </w:tc>
        <w:tc>
          <w:tcPr>
            <w:tcW w:w="2175" w:type="dxa"/>
          </w:tcPr>
          <w:p w14:paraId="0ED9899F" w14:textId="10A5D87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8154A1" w14:textId="026C383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5B452B1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BF3C586" w14:textId="235C9A0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2.5A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ED7780" w14:textId="07F4EAC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E50D4" w14:textId="06281C3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Instrukcje</w:t>
            </w:r>
          </w:p>
        </w:tc>
        <w:tc>
          <w:tcPr>
            <w:tcW w:w="2175" w:type="dxa"/>
          </w:tcPr>
          <w:p w14:paraId="463F9B13" w14:textId="2E480A6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12CFB60" w14:textId="7EC772AC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48997A" w14:textId="77777777" w:rsidTr="008A4244">
        <w:trPr>
          <w:trHeight w:val="46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71D50858" w14:textId="76EE8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2.6A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AE1314" w14:textId="7F34D2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1EAA86" w14:textId="1C010BA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Szkolenie</w:t>
            </w:r>
          </w:p>
        </w:tc>
        <w:tc>
          <w:tcPr>
            <w:tcW w:w="2175" w:type="dxa"/>
          </w:tcPr>
          <w:p w14:paraId="3480C2BA" w14:textId="45B7A67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</w:t>
            </w:r>
            <w:r w:rsidRPr="008A4244">
              <w:rPr>
                <w:rFonts w:asciiTheme="minorHAnsi" w:eastAsia="Calibri" w:hAnsiTheme="minorHAnsi" w:cstheme="minorBidi"/>
              </w:rPr>
              <w:lastRenderedPageBreak/>
              <w:t xml:space="preserve">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BB30B6" w14:textId="0FEAB6B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77A3A9B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E348B41" w14:textId="1F38AA6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2.7A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CEFD5A" w14:textId="6CF26E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DA3D22" w14:textId="13F7BEC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Serwis gwarancyjny</w:t>
            </w:r>
          </w:p>
        </w:tc>
        <w:tc>
          <w:tcPr>
            <w:tcW w:w="2175" w:type="dxa"/>
          </w:tcPr>
          <w:p w14:paraId="72684094" w14:textId="200B043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24825817" w14:textId="5EA6868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C63D5C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67271463" w14:textId="1970C37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2.8A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461020" w14:textId="1D9FD56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E5869F" w14:textId="4BF3FF3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b/>
              </w:rPr>
              <w:t>Bezkorozyjność</w:t>
            </w:r>
            <w:proofErr w:type="spellEnd"/>
            <w:r w:rsidRPr="008A4244">
              <w:rPr>
                <w:b/>
              </w:rPr>
              <w:t xml:space="preserve"> </w:t>
            </w:r>
          </w:p>
        </w:tc>
        <w:tc>
          <w:tcPr>
            <w:tcW w:w="2175" w:type="dxa"/>
          </w:tcPr>
          <w:p w14:paraId="1B6A6A4A" w14:textId="4E4BEE0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C7C5B45" w14:textId="1349A0D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E240A7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2CBD5A" w14:textId="3CC52C7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2.9A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68F1C0" w14:textId="2BE8B40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0F143D" w14:textId="2F11534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Zagospodarowanie Terenu </w:t>
            </w:r>
          </w:p>
        </w:tc>
        <w:tc>
          <w:tcPr>
            <w:tcW w:w="2175" w:type="dxa"/>
          </w:tcPr>
          <w:p w14:paraId="4E88388F" w14:textId="2824A60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AEE9BF7" w14:textId="5EA7C18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745249FC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9AD30E" w14:textId="6537F934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OBL 2.10A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9F724B" w14:textId="0EAFDD6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F04F2F" w14:textId="0FD61D20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Funkcjonalności Systemu</w:t>
            </w:r>
          </w:p>
        </w:tc>
        <w:tc>
          <w:tcPr>
            <w:tcW w:w="2175" w:type="dxa"/>
          </w:tcPr>
          <w:p w14:paraId="1A1A90CC" w14:textId="1B107170" w:rsidR="00615375" w:rsidRPr="008A4244" w:rsidRDefault="00615375" w:rsidP="00615375">
            <w:pPr>
              <w:rPr>
                <w:rFonts w:eastAsia="Calibr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 czy Wnioskodawca we Wniosku zadeklarował, że spełnia Wymaganie Obligatoryjne.</w:t>
            </w:r>
          </w:p>
        </w:tc>
        <w:tc>
          <w:tcPr>
            <w:tcW w:w="1421" w:type="dxa"/>
          </w:tcPr>
          <w:p w14:paraId="0831A9F8" w14:textId="0CB60F2E" w:rsidR="00615375" w:rsidRPr="008A4244" w:rsidRDefault="00615375" w:rsidP="00615375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0CCF00C1" w14:textId="77777777" w:rsidR="00114F7C" w:rsidRDefault="00114F7C" w:rsidP="00114F7C">
      <w:pPr>
        <w:spacing w:after="160" w:line="259" w:lineRule="auto"/>
        <w:jc w:val="both"/>
        <w:rPr>
          <w:rStyle w:val="Domylnaczcionkaakapitu1"/>
        </w:rPr>
      </w:pPr>
    </w:p>
    <w:p w14:paraId="176C9445" w14:textId="566B7ABB" w:rsidR="00D267D9" w:rsidRDefault="00615375" w:rsidP="00BD6073">
      <w:pPr>
        <w:spacing w:after="160" w:line="259" w:lineRule="auto"/>
        <w:jc w:val="both"/>
        <w:rPr>
          <w:rStyle w:val="Domylnaczcionkaakapitu1"/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Tabela 4</w:t>
      </w:r>
      <w:r w:rsidR="00114F7C" w:rsidRPr="00114F7C">
        <w:rPr>
          <w:rFonts w:eastAsia="Calibri" w:cstheme="minorHAnsi"/>
          <w:b/>
          <w:bCs/>
          <w:lang w:eastAsia="pl-PL"/>
        </w:rPr>
        <w:t xml:space="preserve">. </w:t>
      </w:r>
      <w:r w:rsidR="00114F7C" w:rsidRPr="00114F7C">
        <w:rPr>
          <w:rStyle w:val="Domylnaczcionkaakapitu1"/>
          <w:b/>
        </w:rPr>
        <w:t xml:space="preserve">Wymagania </w:t>
      </w:r>
      <w:r w:rsidR="00870433">
        <w:rPr>
          <w:rStyle w:val="Domylnaczcionkaakapitu1"/>
          <w:b/>
        </w:rPr>
        <w:t>Obligatoryjn</w:t>
      </w:r>
      <w:r w:rsidR="00114F7C" w:rsidRPr="00114F7C">
        <w:rPr>
          <w:rStyle w:val="Domylnaczcionkaakapitu1"/>
          <w:b/>
        </w:rPr>
        <w:t xml:space="preserve">e dla </w:t>
      </w:r>
      <w:r w:rsidR="00FD3483">
        <w:rPr>
          <w:rStyle w:val="Domylnaczcionkaakapitu1"/>
          <w:b/>
        </w:rPr>
        <w:t xml:space="preserve">Systemu </w:t>
      </w:r>
      <w:r w:rsidR="00114F7C" w:rsidRPr="00114F7C">
        <w:rPr>
          <w:rStyle w:val="Domylnaczcionkaakapitu1"/>
          <w:b/>
        </w:rPr>
        <w:t xml:space="preserve">Budynku Szkoły (Etap </w:t>
      </w:r>
      <w:r w:rsidR="006B6DF0">
        <w:rPr>
          <w:rStyle w:val="Domylnaczcionkaakapitu1"/>
          <w:b/>
        </w:rPr>
        <w:t>II</w:t>
      </w:r>
      <w:r w:rsidR="00114F7C" w:rsidRPr="00114F7C">
        <w:rPr>
          <w:rStyle w:val="Domylnaczcionkaakapitu1"/>
          <w:b/>
        </w:rPr>
        <w:t>)</w:t>
      </w:r>
    </w:p>
    <w:tbl>
      <w:tblPr>
        <w:tblStyle w:val="Tabela-Siatka"/>
        <w:tblW w:w="5413" w:type="pct"/>
        <w:jc w:val="center"/>
        <w:tblLayout w:type="fixed"/>
        <w:tblLook w:val="04A0" w:firstRow="1" w:lastRow="0" w:firstColumn="1" w:lastColumn="0" w:noHBand="0" w:noVBand="1"/>
      </w:tblPr>
      <w:tblGrid>
        <w:gridCol w:w="1556"/>
        <w:gridCol w:w="2333"/>
        <w:gridCol w:w="1955"/>
        <w:gridCol w:w="2515"/>
        <w:gridCol w:w="1395"/>
      </w:tblGrid>
      <w:tr w:rsidR="00114F7C" w:rsidRPr="008A4244" w14:paraId="5956699C" w14:textId="77777777" w:rsidTr="0096221C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B77B6AD" w14:textId="405061C2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1196" w:type="pct"/>
            <w:shd w:val="clear" w:color="auto" w:fill="E2EFD9" w:themeFill="accent6" w:themeFillTint="33"/>
            <w:vAlign w:val="center"/>
          </w:tcPr>
          <w:p w14:paraId="3AA809DA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002" w:type="pct"/>
            <w:shd w:val="clear" w:color="auto" w:fill="E2EFD9" w:themeFill="accent6" w:themeFillTint="33"/>
            <w:vAlign w:val="center"/>
          </w:tcPr>
          <w:p w14:paraId="5B8EC58A" w14:textId="69EC44E3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289" w:type="pct"/>
            <w:shd w:val="clear" w:color="auto" w:fill="E2EFD9" w:themeFill="accent6" w:themeFillTint="33"/>
            <w:vAlign w:val="center"/>
          </w:tcPr>
          <w:p w14:paraId="0F3D14B4" w14:textId="46EAB370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15" w:type="pct"/>
            <w:shd w:val="clear" w:color="auto" w:fill="E2EFD9" w:themeFill="accent6" w:themeFillTint="33"/>
            <w:vAlign w:val="center"/>
          </w:tcPr>
          <w:p w14:paraId="35500180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796B668B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1E64E7" w14:textId="2CF524B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11ECF4" w14:textId="40DFAD2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C09DB" w14:textId="513EA0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Nawadnianie ogrodu </w:t>
            </w:r>
          </w:p>
        </w:tc>
        <w:tc>
          <w:tcPr>
            <w:tcW w:w="1289" w:type="pct"/>
          </w:tcPr>
          <w:p w14:paraId="4AD2FFC2" w14:textId="59F18DA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BAA9038" w14:textId="721F4AF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04E0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49D729" w14:textId="53CC75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2.2B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012B1" w14:textId="66E7A089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69DF20" w14:textId="1C139C64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Certyfikaty i pozwolenia</w:t>
            </w:r>
          </w:p>
        </w:tc>
        <w:tc>
          <w:tcPr>
            <w:tcW w:w="1289" w:type="pct"/>
          </w:tcPr>
          <w:p w14:paraId="08A1ABC4" w14:textId="393D5771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D472936" w14:textId="6F55936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309E5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C2546D8" w14:textId="7D97138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2.3B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1BBD16" w14:textId="3EFB7BA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CF0E" w14:textId="65DE80C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Style w:val="Domylnaczcionkaakapitu1"/>
                <w:rFonts w:asciiTheme="minorHAnsi" w:hAnsiTheme="minorHAnsi" w:cstheme="minorHAnsi"/>
                <w:b/>
                <w:color w:val="000000" w:themeColor="text1"/>
              </w:rPr>
              <w:t xml:space="preserve">Zgodność z prawem budowlanym </w:t>
            </w:r>
          </w:p>
        </w:tc>
        <w:tc>
          <w:tcPr>
            <w:tcW w:w="1289" w:type="pct"/>
          </w:tcPr>
          <w:p w14:paraId="5DE132A9" w14:textId="00FB973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236170C9" w14:textId="1E2A031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DFADED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03863B4" w14:textId="2ADDC88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2.4B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55A511" w14:textId="7D7ECA0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AA4B41" w14:textId="02C867F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 w:themeColor="text1"/>
              </w:rPr>
              <w:t xml:space="preserve">Zgodność z prawem wodnym </w:t>
            </w:r>
          </w:p>
        </w:tc>
        <w:tc>
          <w:tcPr>
            <w:tcW w:w="1289" w:type="pct"/>
          </w:tcPr>
          <w:p w14:paraId="6E15BA6D" w14:textId="216EE29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29DE22E" w14:textId="26E90C0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201393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C43E007" w14:textId="3F5D6C3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lastRenderedPageBreak/>
              <w:t>OBL 2.5B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F66B67" w14:textId="466B1B7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82EF76" w14:textId="68049A7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Instrukcje</w:t>
            </w:r>
          </w:p>
        </w:tc>
        <w:tc>
          <w:tcPr>
            <w:tcW w:w="1289" w:type="pct"/>
          </w:tcPr>
          <w:p w14:paraId="34295FAE" w14:textId="74A332C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2487093" w14:textId="2FD4D72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EFEFB7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A0E0551" w14:textId="70A232C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2.6B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EEC545" w14:textId="305F5F0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12E7E5" w14:textId="18B13CB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Szkolenie</w:t>
            </w:r>
          </w:p>
        </w:tc>
        <w:tc>
          <w:tcPr>
            <w:tcW w:w="1289" w:type="pct"/>
          </w:tcPr>
          <w:p w14:paraId="0D57118A" w14:textId="1408697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60488A56" w14:textId="65E4480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7688396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4CC1D97" w14:textId="642DB6C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2.7B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980918" w14:textId="70A121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A18C07" w14:textId="0D6BD23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Serwis gwarancyjny</w:t>
            </w:r>
          </w:p>
        </w:tc>
        <w:tc>
          <w:tcPr>
            <w:tcW w:w="1289" w:type="pct"/>
          </w:tcPr>
          <w:p w14:paraId="3485A5C3" w14:textId="5990F87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0634ECAE" w14:textId="304EB3F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99FCD4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8CEA0F" w14:textId="3E17C66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2.8B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FC0FC0" w14:textId="5566F6D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F50B79" w14:textId="74BD148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rFonts w:asciiTheme="minorHAnsi" w:hAnsiTheme="minorHAnsi" w:cstheme="minorHAnsi"/>
                <w:b/>
                <w:color w:val="000000"/>
              </w:rPr>
              <w:t>Bezkorozyjność</w:t>
            </w:r>
            <w:proofErr w:type="spellEnd"/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  <w:tc>
          <w:tcPr>
            <w:tcW w:w="1289" w:type="pct"/>
          </w:tcPr>
          <w:p w14:paraId="66C5E8D0" w14:textId="599D338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18154D2" w14:textId="709F12A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FE2F3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29350EC" w14:textId="1CF35D9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2.9B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943AAF" w14:textId="7A52EF0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9C3A51" w14:textId="1C06CF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Zagospodarowanie Terenu </w:t>
            </w:r>
          </w:p>
        </w:tc>
        <w:tc>
          <w:tcPr>
            <w:tcW w:w="1289" w:type="pct"/>
          </w:tcPr>
          <w:p w14:paraId="0976211A" w14:textId="3F90AF8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3E09699" w14:textId="0C72E9B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26A0FEAA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69DC1C2" w14:textId="768E47DF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2.10B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1F0232" w14:textId="71F57881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A42663" w14:textId="79010153" w:rsidR="00615375" w:rsidRPr="008A4244" w:rsidRDefault="00615375" w:rsidP="0061537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Funkcjonalności Systemu </w:t>
            </w:r>
          </w:p>
        </w:tc>
        <w:tc>
          <w:tcPr>
            <w:tcW w:w="1289" w:type="pct"/>
          </w:tcPr>
          <w:p w14:paraId="19615EF0" w14:textId="23E47D0B" w:rsidR="00615375" w:rsidRPr="008A4244" w:rsidRDefault="00615375" w:rsidP="00615375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Zamawiający dokona weryfikacji, czy Wnioskodawca we Wniosku zadeklarował, że spełnia Wymaganie Obligatoryjne.</w:t>
            </w:r>
          </w:p>
        </w:tc>
        <w:tc>
          <w:tcPr>
            <w:tcW w:w="715" w:type="pct"/>
          </w:tcPr>
          <w:p w14:paraId="4783CECA" w14:textId="0F9DCE2A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120636BA" w14:textId="38625DEC" w:rsidR="00E15391" w:rsidRDefault="00E15391">
      <w:pPr>
        <w:rPr>
          <w:rStyle w:val="Domylnaczcionkaakapitu1"/>
          <w:rFonts w:eastAsia="Calibri" w:cstheme="minorHAnsi"/>
          <w:b/>
          <w:bCs/>
          <w:lang w:eastAsia="pl-PL"/>
        </w:rPr>
      </w:pPr>
    </w:p>
    <w:p w14:paraId="30BA0346" w14:textId="77777777" w:rsidR="00615375" w:rsidRDefault="00615375">
      <w:pPr>
        <w:rPr>
          <w:rFonts w:eastAsia="Calibri" w:cstheme="minorHAnsi"/>
          <w:sz w:val="22"/>
          <w:szCs w:val="22"/>
          <w:lang w:eastAsia="pl-PL"/>
        </w:rPr>
      </w:pPr>
    </w:p>
    <w:p w14:paraId="609CA995" w14:textId="65DAB2B2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II. </w:t>
      </w:r>
      <w:r w:rsidR="003316E8" w:rsidRPr="00DD26C0">
        <w:rPr>
          <w:rFonts w:eastAsia="Calibri" w:cstheme="minorHAnsi"/>
          <w:b/>
          <w:bCs/>
          <w:sz w:val="22"/>
          <w:szCs w:val="22"/>
          <w:lang w:eastAsia="pl-PL"/>
        </w:rPr>
        <w:t>Kryter</w:t>
      </w:r>
      <w:r w:rsidR="006532B3" w:rsidRPr="00DD26C0">
        <w:rPr>
          <w:rFonts w:eastAsia="Calibri" w:cstheme="minorHAnsi"/>
          <w:b/>
          <w:bCs/>
          <w:sz w:val="22"/>
          <w:szCs w:val="22"/>
          <w:lang w:eastAsia="pl-PL"/>
        </w:rPr>
        <w:t>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Konkursow</w:t>
      </w:r>
      <w:r w:rsidR="00DD5B9F">
        <w:rPr>
          <w:rFonts w:eastAsia="Calibri" w:cstheme="minorHAnsi"/>
          <w:b/>
          <w:bCs/>
          <w:sz w:val="22"/>
          <w:szCs w:val="22"/>
          <w:lang w:eastAsia="pl-PL"/>
        </w:rPr>
        <w:t>e</w:t>
      </w:r>
    </w:p>
    <w:p w14:paraId="207D50EA" w14:textId="19537D15" w:rsidR="00E15391" w:rsidRDefault="00BD6073" w:rsidP="66B630BC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66B630BC">
        <w:rPr>
          <w:rFonts w:eastAsia="Calibri"/>
          <w:noProof/>
          <w:sz w:val="22"/>
          <w:szCs w:val="22"/>
        </w:rPr>
        <w:t>Zamawiający przyst</w:t>
      </w:r>
      <w:r w:rsidR="006D5893" w:rsidRPr="66B630BC">
        <w:rPr>
          <w:rFonts w:eastAsia="Calibri"/>
          <w:noProof/>
          <w:sz w:val="22"/>
          <w:szCs w:val="22"/>
        </w:rPr>
        <w:t xml:space="preserve">ąpi do oceny Wniosku zgodnie z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ryteriami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ymi od</w:t>
      </w:r>
      <w:r w:rsidR="006D5893" w:rsidRPr="66B630BC">
        <w:rPr>
          <w:rFonts w:eastAsia="Calibri"/>
          <w:noProof/>
          <w:sz w:val="22"/>
          <w:szCs w:val="22"/>
        </w:rPr>
        <w:t xml:space="preserve">noszącymi się bezpośrednio do </w:t>
      </w:r>
      <w:r w:rsidR="00B76B85" w:rsidRPr="66B630BC">
        <w:rPr>
          <w:rFonts w:eastAsia="Calibri"/>
          <w:noProof/>
          <w:sz w:val="22"/>
          <w:szCs w:val="22"/>
        </w:rPr>
        <w:t>Wymagań</w:t>
      </w:r>
      <w:r w:rsidR="006D5893" w:rsidRPr="66B630BC">
        <w:rPr>
          <w:rFonts w:eastAsia="Calibri"/>
          <w:noProof/>
          <w:sz w:val="22"/>
          <w:szCs w:val="22"/>
        </w:rPr>
        <w:t xml:space="preserve">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ych</w:t>
      </w:r>
      <w:r w:rsidR="00E15391" w:rsidRPr="66B630BC">
        <w:rPr>
          <w:rFonts w:eastAsia="Calibri"/>
          <w:noProof/>
          <w:sz w:val="22"/>
          <w:szCs w:val="22"/>
        </w:rPr>
        <w:t>,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E15391" w:rsidRPr="66B630BC">
        <w:rPr>
          <w:rFonts w:eastAsia="Calibri"/>
          <w:noProof/>
          <w:sz w:val="22"/>
          <w:szCs w:val="22"/>
        </w:rPr>
        <w:t>przedstawiony</w:t>
      </w:r>
      <w:r w:rsidR="00870433" w:rsidRPr="66B630BC">
        <w:rPr>
          <w:rFonts w:eastAsia="Calibri"/>
          <w:noProof/>
          <w:sz w:val="22"/>
          <w:szCs w:val="22"/>
        </w:rPr>
        <w:t>ch</w:t>
      </w:r>
      <w:r w:rsidRPr="66B630BC">
        <w:rPr>
          <w:rFonts w:eastAsia="Calibri"/>
          <w:noProof/>
          <w:sz w:val="22"/>
          <w:szCs w:val="22"/>
        </w:rPr>
        <w:t xml:space="preserve"> w Załączniku nr 1</w:t>
      </w:r>
      <w:r w:rsidR="00870433" w:rsidRPr="66B630BC">
        <w:rPr>
          <w:rFonts w:eastAsia="Calibri"/>
          <w:noProof/>
          <w:sz w:val="22"/>
          <w:szCs w:val="22"/>
        </w:rPr>
        <w:t xml:space="preserve"> do Regulaminu</w:t>
      </w:r>
      <w:r w:rsidRPr="66B630BC">
        <w:rPr>
          <w:rFonts w:eastAsia="Calibri"/>
          <w:noProof/>
          <w:sz w:val="22"/>
          <w:szCs w:val="22"/>
        </w:rPr>
        <w:t>. Zamawiający w ramach oce</w:t>
      </w:r>
      <w:r w:rsidR="006D5893" w:rsidRPr="66B630BC">
        <w:rPr>
          <w:rFonts w:eastAsia="Calibri"/>
          <w:noProof/>
          <w:sz w:val="22"/>
          <w:szCs w:val="22"/>
        </w:rPr>
        <w:t xml:space="preserve">ny Wniosku pod kątem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ryteriów </w:t>
      </w:r>
      <w:r w:rsidR="00441D08" w:rsidRPr="66B630BC">
        <w:rPr>
          <w:rFonts w:eastAsia="Calibri"/>
          <w:noProof/>
          <w:sz w:val="22"/>
          <w:szCs w:val="22"/>
        </w:rPr>
        <w:t xml:space="preserve">Wymagań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 xml:space="preserve">ych będzie przyznawał </w:t>
      </w:r>
      <w:r w:rsidR="00870433" w:rsidRPr="66B630BC">
        <w:rPr>
          <w:rFonts w:eastAsia="Calibri"/>
          <w:noProof/>
          <w:sz w:val="22"/>
          <w:szCs w:val="22"/>
        </w:rPr>
        <w:t xml:space="preserve">Wnioskodawcy </w:t>
      </w:r>
      <w:r w:rsidRPr="66B630BC">
        <w:rPr>
          <w:rFonts w:eastAsia="Calibri"/>
          <w:noProof/>
          <w:sz w:val="22"/>
          <w:szCs w:val="22"/>
        </w:rPr>
        <w:t xml:space="preserve">punkty zgodnie z </w:t>
      </w:r>
      <w:r w:rsidR="000C41B1" w:rsidRPr="66B630BC">
        <w:rPr>
          <w:rFonts w:eastAsia="Calibri"/>
          <w:noProof/>
          <w:sz w:val="22"/>
          <w:szCs w:val="22"/>
        </w:rPr>
        <w:t xml:space="preserve">Tabelą </w:t>
      </w:r>
      <w:r w:rsidRPr="66B630BC">
        <w:rPr>
          <w:rFonts w:eastAsia="Calibri"/>
          <w:noProof/>
          <w:sz w:val="22"/>
          <w:szCs w:val="22"/>
        </w:rPr>
        <w:fldChar w:fldCharType="begin"/>
      </w:r>
      <w:r w:rsidRPr="66B630BC">
        <w:rPr>
          <w:rFonts w:eastAsia="Calibri"/>
          <w:noProof/>
          <w:sz w:val="22"/>
          <w:szCs w:val="22"/>
        </w:rPr>
        <w:instrText xml:space="preserve"> REF _Ref57728892 \h  \* MERGEFORMAT </w:instrText>
      </w:r>
      <w:r w:rsidRPr="66B630BC">
        <w:rPr>
          <w:rFonts w:eastAsia="Calibri"/>
          <w:noProof/>
          <w:sz w:val="22"/>
          <w:szCs w:val="22"/>
        </w:rPr>
      </w:r>
      <w:r w:rsidRPr="66B630BC">
        <w:rPr>
          <w:rFonts w:eastAsia="Calibri"/>
          <w:noProof/>
          <w:sz w:val="22"/>
          <w:szCs w:val="22"/>
        </w:rPr>
        <w:fldChar w:fldCharType="end"/>
      </w:r>
      <w:r w:rsidR="00615375">
        <w:rPr>
          <w:rFonts w:eastAsia="Calibri"/>
          <w:noProof/>
          <w:sz w:val="22"/>
          <w:szCs w:val="22"/>
        </w:rPr>
        <w:t>5</w:t>
      </w:r>
      <w:r w:rsidR="003B296C" w:rsidRPr="66B630BC">
        <w:rPr>
          <w:rFonts w:eastAsia="Calibri"/>
          <w:noProof/>
          <w:sz w:val="22"/>
          <w:szCs w:val="22"/>
        </w:rPr>
        <w:t xml:space="preserve"> i Tabelą </w:t>
      </w:r>
      <w:r w:rsidR="00615375">
        <w:rPr>
          <w:rFonts w:eastAsia="Calibri"/>
          <w:noProof/>
          <w:sz w:val="22"/>
          <w:szCs w:val="22"/>
        </w:rPr>
        <w:t>6</w:t>
      </w:r>
      <w:r w:rsidRPr="66B630BC">
        <w:rPr>
          <w:rFonts w:eastAsia="Calibri"/>
          <w:noProof/>
          <w:sz w:val="22"/>
          <w:szCs w:val="22"/>
        </w:rPr>
        <w:t>. Maksymalna liczba punktów możliwych do uzyskania wynosi 100</w:t>
      </w:r>
      <w:r w:rsidR="00077DC8" w:rsidRPr="66B630BC">
        <w:rPr>
          <w:rFonts w:eastAsia="Calibri"/>
          <w:noProof/>
          <w:sz w:val="22"/>
          <w:szCs w:val="22"/>
        </w:rPr>
        <w:t xml:space="preserve"> dla Systemu Budynku Jednorodzinnego oraz 100 punktów dla Systemu Budynku Szkoły</w:t>
      </w:r>
      <w:r w:rsidRPr="66B630BC">
        <w:rPr>
          <w:rFonts w:eastAsia="Calibri"/>
          <w:noProof/>
          <w:sz w:val="22"/>
          <w:szCs w:val="22"/>
        </w:rPr>
        <w:t>.</w:t>
      </w:r>
      <w:r w:rsidR="00077DC8" w:rsidRPr="66B630BC">
        <w:rPr>
          <w:rFonts w:eastAsia="Calibri"/>
          <w:noProof/>
          <w:sz w:val="22"/>
          <w:szCs w:val="22"/>
        </w:rPr>
        <w:t xml:space="preserve"> 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F71912" w:rsidRPr="66B630BC">
        <w:rPr>
          <w:rFonts w:eastAsia="Calibri"/>
          <w:noProof/>
          <w:sz w:val="22"/>
          <w:szCs w:val="22"/>
        </w:rPr>
        <w:t xml:space="preserve"> </w:t>
      </w:r>
    </w:p>
    <w:p w14:paraId="72C5152A" w14:textId="77777777" w:rsidR="00E15391" w:rsidRDefault="00E15391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4CBD2B20" w14:textId="4DBCE8C5" w:rsidR="00BD6073" w:rsidRPr="00DD26C0" w:rsidRDefault="006D589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 xml:space="preserve">Szczegółowe informacje nt. </w:t>
      </w:r>
      <w:r w:rsidR="00E15391">
        <w:rPr>
          <w:rFonts w:eastAsia="Calibri" w:cstheme="minorHAnsi"/>
          <w:noProof/>
          <w:sz w:val="22"/>
          <w:szCs w:val="22"/>
        </w:rPr>
        <w:t>K</w:t>
      </w:r>
      <w:r w:rsidRPr="00DD26C0">
        <w:rPr>
          <w:rFonts w:eastAsia="Calibri" w:cstheme="minorHAnsi"/>
          <w:noProof/>
          <w:sz w:val="22"/>
          <w:szCs w:val="22"/>
        </w:rPr>
        <w:t xml:space="preserve">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="00BD6073" w:rsidRPr="00DD26C0">
        <w:rPr>
          <w:rFonts w:eastAsia="Calibri" w:cstheme="minorHAnsi"/>
          <w:noProof/>
          <w:sz w:val="22"/>
          <w:szCs w:val="22"/>
        </w:rPr>
        <w:t xml:space="preserve">ych przedstawiono w </w:t>
      </w:r>
      <w:r w:rsidR="000C41B1" w:rsidRPr="00DD26C0">
        <w:rPr>
          <w:rFonts w:eastAsia="Calibri" w:cstheme="minorHAnsi"/>
          <w:noProof/>
          <w:sz w:val="22"/>
          <w:szCs w:val="22"/>
        </w:rPr>
        <w:t xml:space="preserve">Tabeli </w:t>
      </w:r>
      <w:r w:rsidR="00615375">
        <w:rPr>
          <w:rFonts w:eastAsia="Calibri" w:cstheme="minorHAnsi"/>
          <w:noProof/>
          <w:sz w:val="22"/>
          <w:szCs w:val="22"/>
        </w:rPr>
        <w:t>5</w:t>
      </w:r>
      <w:r w:rsidR="003B296C">
        <w:rPr>
          <w:rFonts w:eastAsia="Calibri" w:cstheme="minorHAnsi"/>
          <w:noProof/>
          <w:sz w:val="22"/>
          <w:szCs w:val="22"/>
        </w:rPr>
        <w:t xml:space="preserve"> i Tabeli </w:t>
      </w:r>
      <w:r w:rsidR="00615375">
        <w:rPr>
          <w:rFonts w:eastAsia="Calibri" w:cstheme="minorHAnsi"/>
          <w:noProof/>
          <w:sz w:val="22"/>
          <w:szCs w:val="22"/>
        </w:rPr>
        <w:t>6</w:t>
      </w:r>
      <w:r w:rsidR="00BD6073" w:rsidRPr="00DD26C0">
        <w:rPr>
          <w:rFonts w:eastAsia="Calibri" w:cstheme="minorHAnsi"/>
          <w:noProof/>
          <w:sz w:val="22"/>
          <w:szCs w:val="22"/>
        </w:rPr>
        <w:t>.</w:t>
      </w:r>
    </w:p>
    <w:p w14:paraId="1B1D612F" w14:textId="30FCD5A1" w:rsidR="00615375" w:rsidRDefault="00615375">
      <w:pPr>
        <w:rPr>
          <w:rFonts w:eastAsia="Calibri" w:cstheme="minorHAnsi"/>
          <w:noProof/>
          <w:sz w:val="22"/>
          <w:szCs w:val="22"/>
        </w:rPr>
      </w:pPr>
      <w:r>
        <w:rPr>
          <w:rFonts w:eastAsia="Calibri" w:cstheme="minorHAnsi"/>
          <w:noProof/>
          <w:sz w:val="22"/>
          <w:szCs w:val="22"/>
        </w:rPr>
        <w:br w:type="page"/>
      </w:r>
    </w:p>
    <w:p w14:paraId="38FF6881" w14:textId="77777777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1021961B" w14:textId="277717DE" w:rsidR="000C41B1" w:rsidRPr="00CB7068" w:rsidRDefault="000C41B1" w:rsidP="3FF96ED2">
      <w:pPr>
        <w:spacing w:after="160" w:line="259" w:lineRule="auto"/>
        <w:contextualSpacing/>
        <w:jc w:val="both"/>
        <w:rPr>
          <w:rFonts w:eastAsia="Calibri" w:cstheme="minorHAnsi"/>
          <w:b/>
          <w:bCs/>
          <w:szCs w:val="22"/>
        </w:rPr>
      </w:pPr>
      <w:r w:rsidRPr="00CB7068">
        <w:rPr>
          <w:rFonts w:eastAsia="Calibri" w:cstheme="minorHAnsi"/>
          <w:b/>
          <w:bCs/>
          <w:szCs w:val="22"/>
        </w:rPr>
        <w:t xml:space="preserve">Tabela </w:t>
      </w:r>
      <w:r w:rsidR="00615375" w:rsidRPr="00CB7068">
        <w:rPr>
          <w:rFonts w:eastAsia="Calibri" w:cstheme="minorHAnsi"/>
          <w:b/>
          <w:bCs/>
          <w:szCs w:val="22"/>
        </w:rPr>
        <w:t>5</w:t>
      </w:r>
      <w:r w:rsidRPr="00CB7068">
        <w:rPr>
          <w:rFonts w:eastAsia="Calibri" w:cstheme="minorHAnsi"/>
          <w:b/>
          <w:bCs/>
          <w:szCs w:val="22"/>
        </w:rPr>
        <w:t xml:space="preserve">. </w:t>
      </w:r>
      <w:r w:rsidR="00DD5B9F" w:rsidRPr="00CB7068">
        <w:rPr>
          <w:rFonts w:eastAsia="Calibri" w:cstheme="minorHAnsi"/>
          <w:b/>
          <w:bCs/>
          <w:szCs w:val="22"/>
          <w:lang w:eastAsia="pl-PL"/>
        </w:rPr>
        <w:t xml:space="preserve">Ocena spełnienia </w:t>
      </w:r>
      <w:r w:rsidR="00DD5B9F" w:rsidRPr="00CB7068">
        <w:rPr>
          <w:rFonts w:eastAsia="Calibri" w:cstheme="minorHAnsi"/>
          <w:b/>
          <w:bCs/>
          <w:szCs w:val="22"/>
        </w:rPr>
        <w:t>Kryteriów</w:t>
      </w:r>
      <w:r w:rsidRPr="00CB7068">
        <w:rPr>
          <w:rFonts w:eastAsia="Calibri" w:cstheme="minorHAnsi"/>
          <w:b/>
          <w:bCs/>
          <w:szCs w:val="22"/>
        </w:rPr>
        <w:t xml:space="preserve"> </w:t>
      </w:r>
      <w:r w:rsidR="00B76B85" w:rsidRPr="00CB7068">
        <w:rPr>
          <w:rFonts w:eastAsia="Calibri" w:cstheme="minorHAnsi"/>
          <w:b/>
          <w:bCs/>
          <w:szCs w:val="22"/>
        </w:rPr>
        <w:t>Konkursow</w:t>
      </w:r>
      <w:r w:rsidR="00DD5B9F" w:rsidRPr="00CB7068">
        <w:rPr>
          <w:rFonts w:eastAsia="Calibri" w:cstheme="minorHAnsi"/>
          <w:b/>
          <w:bCs/>
          <w:szCs w:val="22"/>
        </w:rPr>
        <w:t>ych</w:t>
      </w:r>
      <w:r w:rsidR="006C71E8" w:rsidRPr="00CB7068">
        <w:rPr>
          <w:rFonts w:eastAsia="Calibri" w:cstheme="minorHAnsi"/>
          <w:b/>
          <w:bCs/>
          <w:szCs w:val="22"/>
        </w:rPr>
        <w:t xml:space="preserve"> dla </w:t>
      </w:r>
      <w:r w:rsidR="00FD3483" w:rsidRPr="00CB7068">
        <w:rPr>
          <w:rFonts w:eastAsia="Calibri" w:cstheme="minorHAnsi"/>
          <w:b/>
          <w:bCs/>
          <w:szCs w:val="22"/>
        </w:rPr>
        <w:t xml:space="preserve">Systemu </w:t>
      </w:r>
      <w:r w:rsidR="006C71E8" w:rsidRPr="00CB7068">
        <w:rPr>
          <w:rFonts w:eastAsia="Calibri" w:cstheme="minorHAnsi"/>
          <w:b/>
          <w:bCs/>
          <w:szCs w:val="22"/>
        </w:rPr>
        <w:t xml:space="preserve">Budynku Jednorodzinnego </w:t>
      </w:r>
    </w:p>
    <w:p w14:paraId="45D68692" w14:textId="77777777" w:rsidR="000C41B1" w:rsidRPr="00DD26C0" w:rsidRDefault="000C41B1" w:rsidP="000C41B1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BD6073" w:rsidRPr="008A4244" w14:paraId="4FE499D2" w14:textId="77777777" w:rsidTr="0CC190CC">
        <w:trPr>
          <w:tblHeader/>
        </w:trPr>
        <w:tc>
          <w:tcPr>
            <w:tcW w:w="807" w:type="dxa"/>
            <w:shd w:val="clear" w:color="auto" w:fill="E2EFD9" w:themeFill="accent6" w:themeFillTint="33"/>
            <w:vAlign w:val="center"/>
          </w:tcPr>
          <w:p w14:paraId="39278249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3BBDE9E9" w14:textId="5D7F5FEB" w:rsidR="00BD6073" w:rsidRPr="008A4244" w:rsidRDefault="000C41B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ryterium 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Wy</w:t>
            </w: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agania </w:t>
            </w:r>
            <w:r w:rsidR="00B76B8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Konkursow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7FC35CBE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4C9E1B5" w14:textId="6AF5F781" w:rsidR="00BD6073" w:rsidRPr="008A4244" w:rsidRDefault="00BD6073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  <w:r w:rsidR="31CEC00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>i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0652CC" w:rsidRPr="008A4244" w14:paraId="3B0F5AC2" w14:textId="77777777" w:rsidTr="0CC190CC">
        <w:tc>
          <w:tcPr>
            <w:tcW w:w="807" w:type="dxa"/>
            <w:shd w:val="clear" w:color="auto" w:fill="E2EFD9" w:themeFill="accent6" w:themeFillTint="33"/>
          </w:tcPr>
          <w:p w14:paraId="4D417B19" w14:textId="36B8BD26" w:rsidR="000652CC" w:rsidRPr="008A4244" w:rsidRDefault="000652CC" w:rsidP="00222BF6">
            <w:pPr>
              <w:ind w:left="14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</w:t>
            </w:r>
            <w:r w:rsidR="00222BF6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ON 1.1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888AD68" w14:textId="36B48F96" w:rsidR="000652CC" w:rsidRPr="008A4244" w:rsidRDefault="00394631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Redukcja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zapotrzebowania na wodę wodociągową 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AW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E7127A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0B065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0512C0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1E98060D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82DB77" w14:textId="2A28AB31" w:rsidR="00577365" w:rsidRPr="008A4244" w:rsidRDefault="00C91A23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6C71E8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max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2A239E" w14:textId="398632C3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3A557DC" w14:textId="78C3CC2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9288F9A" w14:textId="44A9F5BB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6C71E8" w:rsidRPr="008A4244">
              <w:rPr>
                <w:b/>
                <w:sz w:val="20"/>
                <w:szCs w:val="20"/>
              </w:rPr>
              <w:t xml:space="preserve"> </w:t>
            </w:r>
            <w:r w:rsidR="006C71E8" w:rsidRPr="008A4244">
              <w:rPr>
                <w:sz w:val="20"/>
                <w:szCs w:val="20"/>
              </w:rPr>
              <w:t xml:space="preserve">Stopień redukcji zapotrzebowania na wodę wodociągową </w:t>
            </w:r>
            <w:r w:rsidR="006C71E8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6C71E8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0419EA6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414023" w14:textId="4E614F64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09C34A1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6F4661B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A1EC18D" w14:textId="791A90CC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9C34A1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577365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OW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08F440FA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484E533" w14:textId="77777777" w:rsidR="000652CC" w:rsidRPr="008A4244" w:rsidRDefault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160D661" w14:textId="79B08901" w:rsidR="00C91A23" w:rsidRPr="008A4244" w:rsidRDefault="00C91A23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004CAE5" w14:textId="5387246D" w:rsidR="000652CC" w:rsidRPr="008A4244" w:rsidRDefault="1C406C64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65E0822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15 </w:t>
            </w:r>
            <w:r w:rsidR="3086E5CE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  <w:p w14:paraId="7B0CF491" w14:textId="242D56E6" w:rsidR="000652CC" w:rsidRPr="008A4244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22BF6" w:rsidRPr="008A4244" w14:paraId="171D1ED5" w14:textId="77777777" w:rsidTr="0CC190CC">
        <w:tc>
          <w:tcPr>
            <w:tcW w:w="807" w:type="dxa"/>
            <w:shd w:val="clear" w:color="auto" w:fill="E2EFD9" w:themeFill="accent6" w:themeFillTint="33"/>
          </w:tcPr>
          <w:p w14:paraId="3EED184C" w14:textId="09DA1E0E" w:rsidR="00222BF6" w:rsidRPr="008A4244" w:rsidRDefault="00222BF6" w:rsidP="00222BF6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1.2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2F7C3C9A" w14:textId="7AB18F42" w:rsidR="00222BF6" w:rsidRPr="008A4244" w:rsidRDefault="00F7359B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>Redukcja ilości odprowadzanych ścieków kanalizacyjnych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AS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0F153E86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D0C65AF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8C9EF88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E9E6C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FCB8B67" w14:textId="0854C53B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B45C2C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054D8EA" w14:textId="142225F4" w:rsidR="00CB661C" w:rsidRPr="008A4244" w:rsidRDefault="00260D5A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C91A23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2125A9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52ABEBB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3E3DE48" w14:textId="7C451498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CB661C" w:rsidRPr="008A4244">
              <w:rPr>
                <w:b/>
                <w:sz w:val="20"/>
                <w:szCs w:val="20"/>
              </w:rPr>
              <w:t xml:space="preserve"> </w:t>
            </w:r>
            <w:r w:rsidR="00CB661C" w:rsidRPr="008A4244">
              <w:rPr>
                <w:sz w:val="20"/>
                <w:szCs w:val="20"/>
              </w:rPr>
              <w:t xml:space="preserve">Stopień redukcji </w:t>
            </w:r>
            <w:r w:rsidR="007A7902" w:rsidRPr="008A4244">
              <w:rPr>
                <w:sz w:val="20"/>
                <w:szCs w:val="20"/>
              </w:rPr>
              <w:t xml:space="preserve">ilości odprowadzanych ścieków do kanalizacji sanitarnej </w:t>
            </w:r>
            <w:r w:rsidR="00CB661C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27D33B89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D9FC644" w14:textId="4553E9B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spośród wszystkich Wniosków [%],</w:t>
            </w:r>
          </w:p>
          <w:p w14:paraId="25861431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3C16E73" w14:textId="7375921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w badanym Wniosku danego Wnioskodawcy [%],</w:t>
            </w:r>
          </w:p>
          <w:p w14:paraId="4EB6F2A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884922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5F6F8AA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EAE7DCE" w14:textId="7C1E6CC4" w:rsidR="00222BF6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42535C4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00BC66AC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55EFE6D4" w14:textId="77777777" w:rsidTr="0CC190CC">
        <w:tc>
          <w:tcPr>
            <w:tcW w:w="807" w:type="dxa"/>
            <w:shd w:val="clear" w:color="auto" w:fill="E2EFD9" w:themeFill="accent6" w:themeFillTint="33"/>
          </w:tcPr>
          <w:p w14:paraId="09C1097A" w14:textId="30602B04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lastRenderedPageBreak/>
              <w:t>KON 1.3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4C1AC7A" w14:textId="6F0134EE" w:rsidR="007A7902" w:rsidRPr="008A4244" w:rsidRDefault="00F7359B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>Stopień wykorzystania wody W5</w:t>
            </w:r>
            <w:r w:rsidRPr="008A4244">
              <w:rPr>
                <w:rStyle w:val="Domylnaczcionkaakapitu10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do podlewania ogrodu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, R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AO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150277F3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1AC05E8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9531BC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8403D8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08D92FF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24CDEFB" w14:textId="3B5A57E0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D8C06F0" w14:textId="56B13CAB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F31B32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C6750AA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28E5B35" w14:textId="6ABC0EE6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b/>
                <w:sz w:val="20"/>
                <w:szCs w:val="20"/>
              </w:rPr>
              <w:t xml:space="preserve"> </w:t>
            </w:r>
            <w:r w:rsidRPr="008A4244">
              <w:rPr>
                <w:sz w:val="20"/>
                <w:szCs w:val="20"/>
              </w:rPr>
              <w:t xml:space="preserve">Stopień redukcji ilości odprowadzanej wody W5 do skrzynek rozsączających na rzecz wody W4 do podlewania ogrodu </w:t>
            </w:r>
            <w:r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AO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7A4DC4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4816140" w14:textId="718F4235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427C9EF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EAD427" w14:textId="10FC8272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 [%],</w:t>
            </w:r>
          </w:p>
          <w:p w14:paraId="68D9AA0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AC220ED" w14:textId="230EFB4F" w:rsidR="00C91A23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FA1DDC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FC5E506" w14:textId="29949251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33F063D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63C2D6BB" w14:textId="77777777" w:rsidTr="0CC190CC">
        <w:tc>
          <w:tcPr>
            <w:tcW w:w="807" w:type="dxa"/>
            <w:shd w:val="clear" w:color="auto" w:fill="E2EFD9" w:themeFill="accent6" w:themeFillTint="33"/>
          </w:tcPr>
          <w:p w14:paraId="18877C2F" w14:textId="6666DD82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1.4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66FF630C" w14:textId="6F7BA82F" w:rsidR="007A7902" w:rsidRPr="008A4244" w:rsidRDefault="00C91A23" w:rsidP="00C91A23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sprzątania, dostarczanej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6F284D98" w14:textId="795D159D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35B122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ED95B5D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0B3C9F4" w14:textId="277FA591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12F6CA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240BBE1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88F5AF" w14:textId="341D04DB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048D8F" w14:textId="19B8C46E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B78103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37DD36AB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C870B26" w14:textId="077A617E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7A7902" w:rsidRPr="008A4244">
              <w:rPr>
                <w:sz w:val="20"/>
                <w:szCs w:val="20"/>
              </w:rPr>
              <w:t xml:space="preserve"> 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C38028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E183FB9" w14:textId="23BA1C70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CW2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235150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92FC71" w14:textId="21AD9A2D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="007A7902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</w:t>
            </w:r>
            <w:r w:rsidR="00D267D9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EEB1ABE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C6DE4D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2C5755EE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D885F75" w14:textId="38385A45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A40C75A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22BF6" w:rsidRPr="008A4244" w14:paraId="310A8B17" w14:textId="77777777" w:rsidTr="0CC190CC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374B306A" w14:textId="051F7A9B" w:rsidR="00222BF6" w:rsidRPr="008A4244" w:rsidRDefault="00621083" w:rsidP="00222BF6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1.5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E54FDE2" w14:textId="37FB2166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W3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spłukiwania WC,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52D4107" w14:textId="2F3E266D" w:rsidR="00222BF6" w:rsidRPr="008A4244" w:rsidRDefault="00222BF6" w:rsidP="00222BF6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5A6CE4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33823FE7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CCD6584" w14:textId="4644FB62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EBC435B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770E20E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09D37C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A71E7DE" w14:textId="197B824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W3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ED9254A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78421A" w14:textId="3024000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2F8CBE7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5734E45" w14:textId="7895158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738E76A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867ACFE" w14:textId="3B6A8004" w:rsidR="00222BF6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</w:tc>
        <w:tc>
          <w:tcPr>
            <w:tcW w:w="1134" w:type="dxa"/>
          </w:tcPr>
          <w:p w14:paraId="7C645B2B" w14:textId="3457692E" w:rsidR="00222BF6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01A91D3B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4D35C4" w:rsidRPr="008A4244" w14:paraId="008DFBDC" w14:textId="77777777" w:rsidTr="0CC190CC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BA5F3E2" w14:textId="3C1C5492" w:rsidR="004D35C4" w:rsidRPr="008A4244" w:rsidRDefault="004D35C4" w:rsidP="004D35C4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1.6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5E858EE0" w14:textId="20967432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ogrodu,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3889F81F" w14:textId="7679C93F" w:rsidR="004D35C4" w:rsidRPr="008A4244" w:rsidRDefault="004D35C4" w:rsidP="004D35C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4C71D03" w14:textId="0F9CAD44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w badanym Wniosku danego Wnioskodawcy, do najlepszego deklarowanego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5B0DCAD" w14:textId="77777777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D0E917F" w14:textId="25246D5F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2F074E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DC18B7F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5116F36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8E466EC" w14:textId="6135CF31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W4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ogrodu.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1D4D52B0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A69F371" w14:textId="3EBFC2E6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0DAD172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45E42F5" w14:textId="6317D5AD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6F3B7A4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963A579" w14:textId="3BD9C54A" w:rsidR="00D64321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</w:t>
            </w:r>
            <w:r w:rsidR="00BC66A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2000A0FE" w14:textId="1850A8AD" w:rsidR="00D64321" w:rsidRPr="008A4244" w:rsidRDefault="00D64321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32D010C" w14:textId="37AC0BCE" w:rsidR="004D35C4" w:rsidRPr="008A4244" w:rsidRDefault="7DA53B32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1C469AA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3A38A2" w:rsidRPr="008A4244" w14:paraId="56C542E1" w14:textId="77777777" w:rsidTr="0CC190CC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3EEFFD5A" w14:textId="5CA980B4" w:rsidR="003A38A2" w:rsidRPr="008A4244" w:rsidRDefault="003A38A2" w:rsidP="003A38A2">
            <w:pPr>
              <w:ind w:left="14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1.7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17A2104" w14:textId="607C1241" w:rsidR="003A38A2" w:rsidRPr="008A4244" w:rsidRDefault="007C0B74" w:rsidP="003A38A2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 xml:space="preserve">Koszt całkowity Systemu wraz z użytkowaniem przez 15 lat 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>dla System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u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 xml:space="preserve"> Budynku Jednorodzinnego</w:t>
            </w:r>
          </w:p>
          <w:p w14:paraId="17D73A38" w14:textId="77777777" w:rsidR="003A38A2" w:rsidRPr="008A4244" w:rsidRDefault="003A38A2" w:rsidP="003A38A2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09E24340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54C00BC7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690C368" w14:textId="29718A62" w:rsidR="003A38A2" w:rsidRPr="008A4244" w:rsidRDefault="003A38A2" w:rsidP="003A38A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AA55F1F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3F092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E4EA4F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A1B4703" w14:textId="6C683093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Koszt elementów Systemu wraz z montażem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80092C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EC909D" w14:textId="24F238F0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KCA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6B749047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CFEB4E" w14:textId="54ADDE8D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KC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5082F550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F66FDF3" w14:textId="6A4909EB" w:rsidR="003A38A2" w:rsidRPr="008A4244" w:rsidRDefault="003A38A2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6FFD6560" w14:textId="77777777" w:rsidR="005910BD" w:rsidRPr="005910BD" w:rsidRDefault="005910BD" w:rsidP="005910BD">
            <w:pPr>
              <w:jc w:val="both"/>
              <w:rPr>
                <w:ins w:id="5" w:author="Paulina Kuś" w:date="2021-06-24T14:56:00Z"/>
                <w:rFonts w:ascii="Calibri" w:eastAsia="Calibri" w:hAnsi="Calibri" w:cs="Calibri"/>
                <w:sz w:val="20"/>
                <w:szCs w:val="20"/>
              </w:rPr>
            </w:pPr>
            <w:ins w:id="6" w:author="Paulina Kuś" w:date="2021-06-24T14:56:00Z">
              <w:r w:rsidRPr="005910BD">
                <w:rPr>
                  <w:rFonts w:ascii="Calibri" w:eastAsia="Calibri" w:hAnsi="Calibri" w:cs="Calibri"/>
                  <w:sz w:val="20"/>
                  <w:szCs w:val="20"/>
                </w:rPr>
  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  </w:r>
            </w:ins>
          </w:p>
          <w:p w14:paraId="36E125A0" w14:textId="32BFAB4E" w:rsidR="003A38A2" w:rsidRPr="008A4244" w:rsidRDefault="003A38A2" w:rsidP="005910B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6D3633" w14:textId="3BE0C4ED" w:rsidR="003A38A2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F6C9B0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0EBB0FF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A38A2" w:rsidRPr="008A4244" w14:paraId="4C3F4A33" w14:textId="77777777" w:rsidTr="0CC190CC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527D5727" w14:textId="77777777" w:rsidR="003A38A2" w:rsidRPr="008A4244" w:rsidRDefault="003A38A2" w:rsidP="003A38A2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7806" w:type="dxa"/>
            <w:gridSpan w:val="2"/>
          </w:tcPr>
          <w:p w14:paraId="2D855A32" w14:textId="2149CE72" w:rsidR="003A38A2" w:rsidRPr="008A4244" w:rsidRDefault="003A38A2" w:rsidP="003A38A2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6FE200A2" w14:textId="3265BFCA" w:rsidR="003A38A2" w:rsidRPr="008A4244" w:rsidRDefault="003A38A2" w:rsidP="003A38A2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100 punktów </w:t>
            </w:r>
          </w:p>
        </w:tc>
      </w:tr>
    </w:tbl>
    <w:p w14:paraId="14DE8B4A" w14:textId="77777777" w:rsidR="006F6F2C" w:rsidRPr="00CB7068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71BF272" w14:textId="0B440958" w:rsidR="006F6F2C" w:rsidRPr="00CB7068" w:rsidRDefault="006F6F2C" w:rsidP="70856692">
      <w:pPr>
        <w:spacing w:after="160" w:line="259" w:lineRule="auto"/>
        <w:contextualSpacing/>
        <w:jc w:val="both"/>
        <w:rPr>
          <w:rFonts w:eastAsia="Calibri"/>
          <w:b/>
          <w:bCs/>
        </w:rPr>
      </w:pPr>
      <w:r w:rsidRPr="00CB7068">
        <w:rPr>
          <w:rFonts w:eastAsia="Calibri"/>
          <w:b/>
          <w:bCs/>
        </w:rPr>
        <w:t xml:space="preserve">Tabela </w:t>
      </w:r>
      <w:r w:rsidR="00615375" w:rsidRPr="00CB7068">
        <w:rPr>
          <w:rFonts w:eastAsia="Calibri"/>
          <w:b/>
          <w:bCs/>
        </w:rPr>
        <w:t>6</w:t>
      </w:r>
      <w:r w:rsidRPr="00CB7068">
        <w:rPr>
          <w:rFonts w:eastAsia="Calibri"/>
          <w:b/>
          <w:bCs/>
        </w:rPr>
        <w:t xml:space="preserve">. </w:t>
      </w:r>
      <w:r w:rsidRPr="00CB7068">
        <w:rPr>
          <w:rFonts w:eastAsia="Calibri"/>
          <w:b/>
          <w:bCs/>
          <w:lang w:eastAsia="pl-PL"/>
        </w:rPr>
        <w:t xml:space="preserve">Ocena spełnienia </w:t>
      </w:r>
      <w:r w:rsidRPr="00CB7068">
        <w:rPr>
          <w:rFonts w:eastAsia="Calibri"/>
          <w:b/>
          <w:bCs/>
        </w:rPr>
        <w:t>Kryteriów Konkursowych dla</w:t>
      </w:r>
      <w:r w:rsidR="00077DC8" w:rsidRPr="00CB7068">
        <w:rPr>
          <w:rFonts w:eastAsia="Calibri"/>
          <w:b/>
          <w:bCs/>
        </w:rPr>
        <w:t xml:space="preserve"> Systemu </w:t>
      </w:r>
      <w:r w:rsidRPr="00CB7068">
        <w:rPr>
          <w:rFonts w:eastAsia="Calibri"/>
          <w:b/>
          <w:bCs/>
        </w:rPr>
        <w:t xml:space="preserve">B Budynku Szkoły  </w:t>
      </w:r>
    </w:p>
    <w:p w14:paraId="7630D13C" w14:textId="77777777" w:rsidR="006F6F2C" w:rsidRPr="00DD26C0" w:rsidRDefault="006F6F2C" w:rsidP="006F6F2C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6F6F2C" w:rsidRPr="00DD26C0" w14:paraId="13E2EB23" w14:textId="77777777" w:rsidTr="0CC190CC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49D7D21F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77A4DBAE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A8C9C0C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4B3952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6F6F2C" w:rsidRPr="00DD26C0" w14:paraId="1288F7C8" w14:textId="77777777" w:rsidTr="0CC190CC">
        <w:tc>
          <w:tcPr>
            <w:tcW w:w="807" w:type="dxa"/>
            <w:shd w:val="clear" w:color="auto" w:fill="E2EFD9" w:themeFill="accent6" w:themeFillTint="33"/>
          </w:tcPr>
          <w:p w14:paraId="03636A38" w14:textId="659680F3" w:rsidR="006F6F2C" w:rsidRPr="00222BF6" w:rsidRDefault="006F6F2C" w:rsidP="006F6F2C">
            <w:pPr>
              <w:ind w:left="142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KON 1.1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B</w:t>
            </w:r>
          </w:p>
        </w:tc>
        <w:tc>
          <w:tcPr>
            <w:tcW w:w="2544" w:type="dxa"/>
          </w:tcPr>
          <w:p w14:paraId="17EEAB48" w14:textId="67D9755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>
              <w:rPr>
                <w:rFonts w:eastAsia="Calibri" w:cstheme="minorHAnsi"/>
                <w:b/>
                <w:sz w:val="20"/>
                <w:lang w:eastAsia="pl-PL"/>
              </w:rPr>
              <w:t>Redukcja</w:t>
            </w:r>
            <w:r w:rsidRPr="006C71E8">
              <w:rPr>
                <w:rFonts w:eastAsia="Calibri" w:cstheme="minorHAnsi"/>
                <w:b/>
                <w:sz w:val="20"/>
                <w:lang w:eastAsia="pl-PL"/>
              </w:rPr>
              <w:t xml:space="preserve"> zapotrzebowania na wodę wodociągową </w:t>
            </w:r>
            <w:r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Pr="00CB661C">
              <w:rPr>
                <w:rFonts w:eastAsia="Calibri" w:cstheme="minorHAnsi"/>
                <w:b/>
                <w:sz w:val="20"/>
                <w:vertAlign w:val="subscript"/>
              </w:rPr>
              <w:t>W</w:t>
            </w:r>
            <w:r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>
              <w:rPr>
                <w:rFonts w:eastAsia="Calibri" w:cstheme="minorHAnsi"/>
                <w:b/>
                <w:sz w:val="20"/>
              </w:rPr>
              <w:t>Szkoły</w:t>
            </w:r>
          </w:p>
          <w:p w14:paraId="3A2DA0D4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37FBD4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8D4BF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A7661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20579A0" w14:textId="7CE2838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RW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271791BE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3EFCB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171EF64" w14:textId="104F860B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zapotrzebowania na wodę wodociągową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4F2F2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W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6AF9B34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85FB6D6" w14:textId="0610904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RW</w:t>
            </w:r>
            <w:r w:rsidR="004F2F24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AF5F5F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8E94CB0" w14:textId="5DF741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RW</w:t>
            </w:r>
            <w:r w:rsidR="004F2F2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92FB48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62CBE62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D90A9AB" w14:textId="77777777" w:rsidR="006F6F2C" w:rsidRPr="00C91A23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1C9C676" w14:textId="1E1ECCBD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27612F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 </w:t>
            </w:r>
          </w:p>
          <w:p w14:paraId="34CF5F54" w14:textId="77777777" w:rsidR="006F6F2C" w:rsidRPr="00DD26C0" w:rsidRDefault="006F6F2C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6F2C" w:rsidRPr="00DD26C0" w14:paraId="04449072" w14:textId="77777777" w:rsidTr="0CC190CC">
        <w:tc>
          <w:tcPr>
            <w:tcW w:w="807" w:type="dxa"/>
            <w:shd w:val="clear" w:color="auto" w:fill="E2EFD9" w:themeFill="accent6" w:themeFillTint="33"/>
          </w:tcPr>
          <w:p w14:paraId="2B966B1B" w14:textId="1DE5C9CB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1.2B</w:t>
            </w:r>
          </w:p>
        </w:tc>
        <w:tc>
          <w:tcPr>
            <w:tcW w:w="2544" w:type="dxa"/>
          </w:tcPr>
          <w:p w14:paraId="4497AE2B" w14:textId="2BA0A4E3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szCs w:val="20"/>
                <w:lang w:eastAsia="pl-PL"/>
              </w:rPr>
              <w:t>Redukcja ilości odprowadzanych ścieków kanalizacyjnych</w:t>
            </w:r>
            <w:r w:rsidRPr="005F2C9A">
              <w:rPr>
                <w:rFonts w:eastAsia="Calibri" w:cstheme="minorHAnsi"/>
                <w:b/>
                <w:sz w:val="18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S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6F6F2C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0A018CC7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8826A0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E29C603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9E418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94482C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458EE1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2B3E418" w14:textId="2CD99F3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RS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A42357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290A4B1C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AF03715" w14:textId="00E7CDD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odprowadzanych ścieków do kanalizacji sanitarnej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BS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3C7DE62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F3A250" w14:textId="1F90FF2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1A6B4B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36FF900" w14:textId="2C16DBF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9028B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79B015A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33C2273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6502942E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EFB9309" w14:textId="38FD50B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BA8593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63C3DED6" w14:textId="77777777" w:rsidTr="0CC190CC">
        <w:tc>
          <w:tcPr>
            <w:tcW w:w="807" w:type="dxa"/>
            <w:shd w:val="clear" w:color="auto" w:fill="E2EFD9" w:themeFill="accent6" w:themeFillTint="33"/>
          </w:tcPr>
          <w:p w14:paraId="55662687" w14:textId="1F734220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1.3B</w:t>
            </w:r>
          </w:p>
        </w:tc>
        <w:tc>
          <w:tcPr>
            <w:tcW w:w="2544" w:type="dxa"/>
          </w:tcPr>
          <w:p w14:paraId="4AE0DCF6" w14:textId="20A50A22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lang w:eastAsia="pl-PL"/>
              </w:rPr>
              <w:t>Stopień wykorzystania wody do podlewania ogrodu</w:t>
            </w:r>
            <w:r w:rsidR="006F6F2C" w:rsidRPr="005F2C9A">
              <w:rPr>
                <w:rFonts w:eastAsia="Calibri" w:cstheme="minorHAnsi"/>
                <w:b/>
                <w:sz w:val="18"/>
              </w:rPr>
              <w:t xml:space="preserve">,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9028B6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O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2F89B3FE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50CADCF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18B7A00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4010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163952A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23841D" w14:textId="7FF34CAE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RO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D902B05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7ECF3A8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F05337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594681F" w14:textId="489140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odprowadzanej wody W5 do skrzynek rozsączających na rzecz wody W4 do podlewania ogrodu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9028B6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O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196B4BE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4B79D7" w14:textId="5E967A3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RO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1E8E0B4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A53FC16" w14:textId="6A8A0E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2FAA88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5209A17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3EC423AC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599439F" w14:textId="687E809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0A43E7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54E05F68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39413036" w14:textId="77777777" w:rsidTr="0CC190CC">
        <w:tc>
          <w:tcPr>
            <w:tcW w:w="807" w:type="dxa"/>
            <w:shd w:val="clear" w:color="auto" w:fill="E2EFD9" w:themeFill="accent6" w:themeFillTint="33"/>
          </w:tcPr>
          <w:p w14:paraId="6C489ACC" w14:textId="168FA2E4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1.4B</w:t>
            </w:r>
          </w:p>
        </w:tc>
        <w:tc>
          <w:tcPr>
            <w:tcW w:w="2544" w:type="dxa"/>
          </w:tcPr>
          <w:p w14:paraId="386762E5" w14:textId="57233B69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7149BC7C" w14:textId="77777777" w:rsidR="006F6F2C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4D0E452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4CD4009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C289DA3" w14:textId="77777777" w:rsidR="006F6F2C" w:rsidRPr="009C34A1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47A2A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13F7227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A0B144B" w14:textId="3B96971C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361637B8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D6469B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03812C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2345353" w14:textId="6E2E1171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0C6D6F7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D5B1488" w14:textId="091E367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CW2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0A2F847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BFA9C81" w14:textId="176BECA5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3852ECB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04EDE06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4CA86DF6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48F51C7" w14:textId="19189E4B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10D23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5CDD24EC" w14:textId="77777777" w:rsidTr="0CC190CC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14E35745" w14:textId="22B51D2F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lastRenderedPageBreak/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1.5B</w:t>
            </w:r>
          </w:p>
        </w:tc>
        <w:tc>
          <w:tcPr>
            <w:tcW w:w="2544" w:type="dxa"/>
          </w:tcPr>
          <w:p w14:paraId="7097A8C3" w14:textId="4B959DED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spłukiwania WC,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0532319C" w14:textId="77777777" w:rsidR="006F6F2C" w:rsidRPr="00DD26C0" w:rsidRDefault="006F6F2C" w:rsidP="00D267D9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A5EF6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DD67E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9E7F8F0" w14:textId="135B0C5B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345D7DD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97740D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FEF57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61C622D" w14:textId="526F669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spłukiwania WC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29EF20C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5CA4B1D" w14:textId="79EE543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CW3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4CB06DED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776077F" w14:textId="12479C5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CW3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60A6A4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89C0927" w14:textId="77777777" w:rsidR="006F6F2C" w:rsidRPr="00DD26C0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</w:tc>
        <w:tc>
          <w:tcPr>
            <w:tcW w:w="1134" w:type="dxa"/>
          </w:tcPr>
          <w:p w14:paraId="6517CB3F" w14:textId="69AE06CA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192538B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CFDE433" w14:textId="77777777" w:rsidTr="0CC190CC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ADE674C" w14:textId="50D94B79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1.6B</w:t>
            </w:r>
          </w:p>
        </w:tc>
        <w:tc>
          <w:tcPr>
            <w:tcW w:w="2544" w:type="dxa"/>
          </w:tcPr>
          <w:p w14:paraId="312DA83A" w14:textId="1492D2C0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ogrodu,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3F9B75D6" w14:textId="77777777" w:rsidR="006F6F2C" w:rsidRPr="00DD26C0" w:rsidRDefault="006F6F2C" w:rsidP="00D267D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A04787F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88F6D3D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15E937B" w14:textId="55E63DB0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44C92C0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8A6AB0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3CFB7512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5C70B5C" w14:textId="496F06FD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ogrodu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100B776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2F07FFD" w14:textId="7AAA292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CW4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7F6AD10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FE18AED" w14:textId="581DDCC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CW4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4A9B8555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B56E28C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5F3DF870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770C9E2" w14:textId="0AEF9C05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25A6AA8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F5CF3DE" w14:textId="77777777" w:rsidTr="0CC190CC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63287774" w14:textId="7FD4FA7E" w:rsidR="006F6F2C" w:rsidRPr="00222BF6" w:rsidRDefault="006F6F2C" w:rsidP="00D267D9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1.7B</w:t>
            </w:r>
          </w:p>
        </w:tc>
        <w:tc>
          <w:tcPr>
            <w:tcW w:w="2544" w:type="dxa"/>
          </w:tcPr>
          <w:p w14:paraId="227B91F5" w14:textId="2A36062F" w:rsidR="006F6F2C" w:rsidRPr="005F2C9A" w:rsidRDefault="005F2C9A" w:rsidP="00D267D9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5F2C9A">
              <w:rPr>
                <w:b/>
                <w:sz w:val="20"/>
                <w:szCs w:val="20"/>
                <w:lang w:eastAsia="pl-PL"/>
              </w:rPr>
              <w:t xml:space="preserve">Koszt całkowity Systemu wraz z użytkowaniem przez 15 lat </w:t>
            </w:r>
            <w:r w:rsidR="006F6F2C" w:rsidRPr="005F2C9A">
              <w:rPr>
                <w:rFonts w:eastAsia="Calibri" w:cstheme="minorHAnsi"/>
                <w:b/>
                <w:sz w:val="20"/>
                <w:szCs w:val="20"/>
              </w:rPr>
              <w:t xml:space="preserve">dla System Budynku </w:t>
            </w:r>
            <w:r w:rsidR="009028B6" w:rsidRPr="005F2C9A">
              <w:rPr>
                <w:rFonts w:eastAsia="Calibri" w:cstheme="minorHAnsi"/>
                <w:b/>
                <w:sz w:val="20"/>
                <w:szCs w:val="20"/>
              </w:rPr>
              <w:t>Szkoły</w:t>
            </w:r>
          </w:p>
          <w:p w14:paraId="799B1E4C" w14:textId="77777777" w:rsidR="006F6F2C" w:rsidRPr="00C91A23" w:rsidRDefault="006F6F2C" w:rsidP="00D267D9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4EE62F96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6FBC6F9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112B54" w14:textId="1CA8B437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CB7EF96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76F1E9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0CF468A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760CA68" w14:textId="1DE78C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Koszt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lastRenderedPageBreak/>
              <w:t>elementów Systemu wraz z montażem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7741C08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842FEC" w14:textId="4FCDF31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KC</w:t>
            </w:r>
            <w:r w:rsidR="009028B6">
              <w:rPr>
                <w:rFonts w:ascii="Calibri" w:eastAsia="Calibri" w:hAnsi="Calibri" w:cs="Calibri"/>
                <w:b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5A2F36C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055DD37" w14:textId="58643582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KC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59146E2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166A234" w14:textId="159E7527" w:rsidR="006F6F2C" w:rsidRPr="00DD26C0" w:rsidRDefault="006F6F2C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6391F32E" w14:textId="77777777" w:rsidR="005910BD" w:rsidRPr="005910BD" w:rsidRDefault="005910BD" w:rsidP="005910BD">
            <w:pPr>
              <w:jc w:val="both"/>
              <w:rPr>
                <w:ins w:id="7" w:author="Paulina Kuś" w:date="2021-06-24T14:56:00Z"/>
                <w:rFonts w:ascii="Calibri" w:eastAsia="Calibri" w:hAnsi="Calibri" w:cs="Calibri"/>
                <w:sz w:val="20"/>
                <w:szCs w:val="20"/>
              </w:rPr>
            </w:pPr>
            <w:ins w:id="8" w:author="Paulina Kuś" w:date="2021-06-24T14:56:00Z">
              <w:r w:rsidRPr="005910BD">
                <w:rPr>
                  <w:rFonts w:ascii="Calibri" w:eastAsia="Calibri" w:hAnsi="Calibri" w:cs="Calibri"/>
                  <w:sz w:val="20"/>
                  <w:szCs w:val="20"/>
                </w:rPr>
  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  </w:r>
            </w:ins>
          </w:p>
          <w:p w14:paraId="7FD2D2F0" w14:textId="1649E658" w:rsidR="006F6F2C" w:rsidRPr="00DD26C0" w:rsidRDefault="006F6F2C" w:rsidP="005910B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bookmarkStart w:id="9" w:name="_GoBack"/>
            <w:bookmarkEnd w:id="9"/>
          </w:p>
        </w:tc>
        <w:tc>
          <w:tcPr>
            <w:tcW w:w="1134" w:type="dxa"/>
            <w:vAlign w:val="center"/>
          </w:tcPr>
          <w:p w14:paraId="55F33C4B" w14:textId="35BF9559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9050A8F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="00CB7068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0BCB06A9" w14:textId="77777777" w:rsidTr="0CC190CC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6B536BCB" w14:textId="77777777" w:rsidR="006F6F2C" w:rsidRPr="00DD26C0" w:rsidRDefault="006F6F2C" w:rsidP="00D267D9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7A5B4D91" w14:textId="77777777" w:rsidR="006F6F2C" w:rsidRPr="00DD26C0" w:rsidRDefault="006F6F2C" w:rsidP="00D267D9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BBBB993" w14:textId="0CA7BEA2" w:rsidR="006F6F2C" w:rsidRPr="00DD26C0" w:rsidRDefault="00A43E7D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006F6F2C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="006F6F2C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D38BF39" w14:textId="0E120A6D" w:rsidR="006F6F2C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6247751" w14:textId="7ACDBC2D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59F86E99" w14:textId="77777777" w:rsidR="00A43E7D" w:rsidRDefault="00A43E7D" w:rsidP="00A43E7D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01AAA9FE" w14:textId="5C90EDB7" w:rsidR="00AB2F8E" w:rsidRPr="00A43E7D" w:rsidRDefault="00A43E7D" w:rsidP="00A43E7D">
      <w:pPr>
        <w:spacing w:after="160" w:line="259" w:lineRule="auto"/>
        <w:contextualSpacing/>
        <w:jc w:val="both"/>
        <w:rPr>
          <w:rFonts w:eastAsia="Calibri"/>
          <w:b/>
          <w:bCs/>
          <w:u w:val="single"/>
        </w:rPr>
      </w:pPr>
      <w:r w:rsidRPr="41FE4D42">
        <w:rPr>
          <w:rFonts w:eastAsia="Calibri"/>
          <w:b/>
          <w:bCs/>
          <w:u w:val="single"/>
        </w:rPr>
        <w:t xml:space="preserve">Tabela </w:t>
      </w:r>
      <w:r w:rsidR="00615375" w:rsidRPr="41FE4D42">
        <w:rPr>
          <w:rFonts w:eastAsia="Calibri"/>
          <w:b/>
          <w:bCs/>
          <w:u w:val="single"/>
        </w:rPr>
        <w:t>7</w:t>
      </w:r>
      <w:r w:rsidRPr="41FE4D42">
        <w:rPr>
          <w:rFonts w:eastAsia="Calibri"/>
          <w:b/>
          <w:bCs/>
          <w:u w:val="single"/>
        </w:rPr>
        <w:t xml:space="preserve">. </w:t>
      </w:r>
      <w:r w:rsidRPr="41FE4D42">
        <w:rPr>
          <w:rFonts w:eastAsia="Calibri"/>
          <w:b/>
          <w:bCs/>
          <w:u w:val="single"/>
          <w:lang w:eastAsia="pl-PL"/>
        </w:rPr>
        <w:t xml:space="preserve">Ocena spełnienia </w:t>
      </w:r>
      <w:r w:rsidRPr="41FE4D42">
        <w:rPr>
          <w:rFonts w:eastAsia="Calibri"/>
          <w:b/>
          <w:bCs/>
          <w:u w:val="single"/>
        </w:rPr>
        <w:t xml:space="preserve">Kryteriów Konkursowych w zakresie </w:t>
      </w:r>
      <w:r w:rsidR="4F0E2E82" w:rsidRPr="41FE4D42">
        <w:rPr>
          <w:rFonts w:eastAsia="Calibri"/>
          <w:b/>
          <w:bCs/>
          <w:u w:val="single"/>
        </w:rPr>
        <w:t>Komercjalizacji i Cen Etapów</w:t>
      </w:r>
    </w:p>
    <w:p w14:paraId="40FE0C53" w14:textId="16AFB004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AB2F8E" w:rsidRPr="00DD26C0" w14:paraId="4EEC85C2" w14:textId="77777777" w:rsidTr="41FE4D42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7DF91337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57631094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E7FD150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88DB1D8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AB2F8E" w:rsidRPr="00DD26C0" w14:paraId="532BB11A" w14:textId="77777777" w:rsidTr="41FE4D42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F6C646C" w14:textId="22585CB4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1F</w:t>
            </w:r>
          </w:p>
        </w:tc>
        <w:tc>
          <w:tcPr>
            <w:tcW w:w="2544" w:type="dxa"/>
            <w:vAlign w:val="center"/>
          </w:tcPr>
          <w:p w14:paraId="1C555968" w14:textId="674147C2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66B630BC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Przychód z komercjalizacji Wyników Prac B+R </w:t>
            </w:r>
          </w:p>
        </w:tc>
        <w:tc>
          <w:tcPr>
            <w:tcW w:w="5262" w:type="dxa"/>
          </w:tcPr>
          <w:p w14:paraId="115399E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F446326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D9C8B0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98EB721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314452F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BAEC789" w14:textId="242591E9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U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=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RB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/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</w:t>
            </w:r>
            <w:r w:rsidRPr="009028B6">
              <w:rPr>
                <w:rFonts w:eastAsiaTheme="minorEastAsia" w:cstheme="minorHAnsi"/>
                <w:b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*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3B2993BC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4515704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628163F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E473C4" w14:textId="64D4FBDE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B+R. Uzyskany wynik zostanie zaokrąglony do trzech miejsc po przecinku,</w:t>
            </w:r>
          </w:p>
          <w:p w14:paraId="0F39DDCE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9FED2C5" w14:textId="315A083F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RB max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K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omercjalizacji Wyników Prac B+R [%]spośród wszystkich Wniosków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7FE8AC7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C2DA727" w14:textId="0C9B8035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RB </w:t>
            </w:r>
            <w:proofErr w:type="spellStart"/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14:paraId="1E724D20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20582D1" w14:textId="77777777" w:rsidR="00AB2F8E" w:rsidRDefault="00AB2F8E" w:rsidP="00AB2F8E">
            <w:pPr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A22A8A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009C55EA">
              <w:rPr>
                <w:rFonts w:eastAsiaTheme="minorEastAsia" w:cstheme="minorHAnsi"/>
                <w:iCs/>
                <w:color w:val="000000" w:themeColor="text1"/>
                <w:sz w:val="20"/>
                <w:szCs w:val="20"/>
              </w:rPr>
              <w:t xml:space="preserve">oznacza 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 </w:t>
            </w:r>
          </w:p>
          <w:p w14:paraId="48785CA0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8631A7" w14:textId="7D13D784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C843DA6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EF0C50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33BB7D20" w14:textId="77777777" w:rsidTr="41FE4D42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E361FB1" w14:textId="76D60957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2F</w:t>
            </w:r>
          </w:p>
        </w:tc>
        <w:tc>
          <w:tcPr>
            <w:tcW w:w="2544" w:type="dxa"/>
            <w:vAlign w:val="center"/>
          </w:tcPr>
          <w:p w14:paraId="0D6A9CB3" w14:textId="77777777" w:rsidR="00AB2F8E" w:rsidRPr="00A22A8A" w:rsidRDefault="00AB2F8E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A22A8A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Przychód z komercjalizacji </w:t>
            </w:r>
          </w:p>
          <w:p w14:paraId="4E0A38DF" w14:textId="43638745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Technolo</w:t>
            </w:r>
            <w:r w:rsidR="00A43E7D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gii Zależnych</w:t>
            </w: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262" w:type="dxa"/>
          </w:tcPr>
          <w:p w14:paraId="7934A58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73BF99DD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7EA18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D06B33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5155D22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FA29E44" w14:textId="648D16BF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lang w:val="en-GB" w:eastAsia="pl-PL"/>
              </w:rPr>
              <w:t>U</w:t>
            </w:r>
            <w:r w:rsidRPr="009028B6">
              <w:rPr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=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/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•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4C9E8A64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7930098C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42EB3D4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59B1C6B" w14:textId="688F1FD4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lang w:eastAsia="pl-PL"/>
              </w:rPr>
              <w:t>U</w:t>
            </w:r>
            <w:r w:rsidRPr="66B630BC">
              <w:rPr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Zależnych. Uzyskany wynik zostanie zaokrąglony do trzech miejsc po przecinku,</w:t>
            </w:r>
          </w:p>
          <w:p w14:paraId="3A9E1B3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E873831" w14:textId="12BF1813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 spośród wszystkich Wniosków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04838B8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58C0704" w14:textId="3896DA71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27F609E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4E6E0E0" w14:textId="77777777" w:rsidR="00AB2F8E" w:rsidRDefault="00AB2F8E" w:rsidP="00AB2F8E">
            <w:pPr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A22A8A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009C55EA">
              <w:rPr>
                <w:rFonts w:eastAsiaTheme="minorEastAsia" w:cstheme="minorHAnsi"/>
                <w:iCs/>
                <w:color w:val="000000" w:themeColor="text1"/>
                <w:sz w:val="20"/>
                <w:szCs w:val="20"/>
              </w:rPr>
              <w:t xml:space="preserve">oznacza 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</w:t>
            </w:r>
          </w:p>
          <w:p w14:paraId="484DB1D0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AB5A7E" w14:textId="59080F82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354C539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9560145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9123B" w:rsidRPr="00DD26C0" w14:paraId="3E80DBE6" w14:textId="77777777" w:rsidTr="41FE4D42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A61EDC4" w14:textId="722F4027" w:rsidR="0039123B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1.3F</w:t>
            </w:r>
          </w:p>
        </w:tc>
        <w:tc>
          <w:tcPr>
            <w:tcW w:w="2544" w:type="dxa"/>
          </w:tcPr>
          <w:p w14:paraId="39EB33C6" w14:textId="604E15AD" w:rsidR="0039123B" w:rsidRPr="00A22A8A" w:rsidRDefault="0039123B" w:rsidP="0039123B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1444B">
              <w:t xml:space="preserve"> </w:t>
            </w: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</w:p>
        </w:tc>
        <w:tc>
          <w:tcPr>
            <w:tcW w:w="5262" w:type="dxa"/>
          </w:tcPr>
          <w:p w14:paraId="0835BC41" w14:textId="77777777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realizacji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realizacji Etapu 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• 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</w:r>
          </w:p>
          <w:p w14:paraId="6A54F0D8" w14:textId="3233CC6A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I. Uzyskany wynik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zostanie zaokrąglony do trzech miejsc po 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min 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 spośród wszystkich Wniosków [PLN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brutto],</w:t>
            </w:r>
          </w:p>
          <w:p w14:paraId="0F2DF5EB" w14:textId="1C830B4B" w:rsidR="0039123B" w:rsidRPr="00320E3B" w:rsidRDefault="00320E3B" w:rsidP="00320E3B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 brutto],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i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- oznacza maksymalną liczbę punktów do</w:t>
            </w:r>
            <w:r w:rsidRPr="00320E3B"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  <w:br/>
            </w:r>
            <w:r w:rsidRPr="00320E3B">
              <w:rPr>
                <w:rFonts w:eastAsia="Calibri" w:cstheme="minorHAnsi"/>
                <w:sz w:val="20"/>
                <w:lang w:eastAsia="pl-PL"/>
              </w:rPr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13FFAAE" w14:textId="61A91CAE" w:rsidR="0039123B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7DA5657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60ABC602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615375" w:rsidRPr="00DD26C0" w14:paraId="13710AEF" w14:textId="77777777" w:rsidTr="41FE4D42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2A49FF9" w14:textId="58D1AEF8" w:rsidR="00615375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lastRenderedPageBreak/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1.4F</w:t>
            </w:r>
          </w:p>
        </w:tc>
        <w:tc>
          <w:tcPr>
            <w:tcW w:w="2544" w:type="dxa"/>
            <w:vAlign w:val="center"/>
          </w:tcPr>
          <w:p w14:paraId="2099C8A9" w14:textId="64D543D6" w:rsidR="00615375" w:rsidRPr="00A22A8A" w:rsidRDefault="0039123B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  <w:r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5262" w:type="dxa"/>
          </w:tcPr>
          <w:p w14:paraId="46B3AD85" w14:textId="08C69CB9" w:rsidR="00615375" w:rsidRPr="00DD26C0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br/>
              <w:t xml:space="preserve"> 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*Ni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II. Uzyskany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wynik zostanie zaokrąglony do trzech miejsc po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min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[PLN],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</w:t>
            </w:r>
            <w:r w:rsidR="00A57517">
              <w:rPr>
                <w:rFonts w:eastAsia="Calibri" w:cstheme="minorHAnsi"/>
                <w:sz w:val="20"/>
                <w:lang w:eastAsia="pl-PL"/>
              </w:rPr>
              <w:t xml:space="preserve"> brutto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- oznacza maksymalną liczbę punktów do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614B502" w14:textId="3E0E4C44" w:rsidR="00615375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3764488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2033C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5BA11C41" w14:textId="77777777" w:rsidTr="41FE4D42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3ABBF6F0" w14:textId="77777777" w:rsidR="00AB2F8E" w:rsidRPr="00DD26C0" w:rsidRDefault="00AB2F8E" w:rsidP="00AB2F8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57FD2582" w14:textId="77777777" w:rsidR="00AB2F8E" w:rsidRPr="00DD26C0" w:rsidRDefault="00AB2F8E" w:rsidP="00AB2F8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8409243" w14:textId="2DE6F37A" w:rsidR="00A43E7D" w:rsidRDefault="00A43E7D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</w:p>
          <w:p w14:paraId="2594E1A4" w14:textId="6DC0CB35" w:rsidR="00AB2F8E" w:rsidRPr="00DD26C0" w:rsidRDefault="00AB2F8E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D005966" w14:textId="497B1645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165C3E61" w14:textId="126D6F91" w:rsidR="00BC5605" w:rsidRDefault="00BC5605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7FA40E75" w14:textId="27C9EE1E" w:rsidR="00BD6073" w:rsidRPr="00DD26C0" w:rsidRDefault="00BC66A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  <w:r>
        <w:rPr>
          <w:rFonts w:eastAsia="Calibri" w:cstheme="minorHAnsi"/>
          <w:b/>
          <w:bCs/>
          <w:sz w:val="22"/>
          <w:szCs w:val="22"/>
          <w:lang w:eastAsia="pl-PL"/>
        </w:rPr>
        <w:t>III</w:t>
      </w:r>
      <w:r w:rsidR="00BD607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00F517DD" w:rsidRPr="005C0DC1">
        <w:rPr>
          <w:rFonts w:eastAsia="Calibri" w:cstheme="minorHAnsi"/>
          <w:b/>
          <w:bCs/>
          <w:sz w:val="22"/>
          <w:szCs w:val="22"/>
          <w:lang w:eastAsia="pl-PL"/>
        </w:rPr>
        <w:t>Ocena innych elementów Wniosku</w:t>
      </w:r>
      <w:r w:rsidR="006D544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 – Wymagania Jakościowe</w:t>
      </w:r>
    </w:p>
    <w:p w14:paraId="66788B80" w14:textId="77777777" w:rsidR="00BC66AC" w:rsidRDefault="00BC66AC" w:rsidP="00BC66AC">
      <w:pPr>
        <w:jc w:val="both"/>
        <w:rPr>
          <w:rFonts w:eastAsiaTheme="minorEastAsia"/>
          <w:sz w:val="22"/>
          <w:szCs w:val="22"/>
          <w:lang w:eastAsia="pl-PL"/>
        </w:rPr>
      </w:pPr>
    </w:p>
    <w:p w14:paraId="569E26EA" w14:textId="42DA4C9A" w:rsidR="00BC66AC" w:rsidRDefault="00BC66AC" w:rsidP="00BC66AC">
      <w:pPr>
        <w:jc w:val="both"/>
        <w:rPr>
          <w:rFonts w:eastAsiaTheme="minorEastAsia"/>
          <w:sz w:val="22"/>
          <w:szCs w:val="22"/>
        </w:rPr>
      </w:pPr>
      <w:r w:rsidRPr="71B5888B">
        <w:rPr>
          <w:rFonts w:eastAsiaTheme="minorEastAsia"/>
          <w:sz w:val="22"/>
          <w:szCs w:val="22"/>
          <w:lang w:eastAsia="pl-PL"/>
        </w:rPr>
        <w:t xml:space="preserve">Zamawiający w ramach oceny Wniosku będzie oceniał również Wymagania Jakościowe, stanowiące inne elementy Wniosku. Szczegółową informację na temat sposobu punktacji przedstawiono </w:t>
      </w:r>
      <w:r w:rsidR="003B296C">
        <w:rPr>
          <w:rFonts w:eastAsiaTheme="minorEastAsia"/>
          <w:sz w:val="22"/>
          <w:szCs w:val="22"/>
          <w:lang w:eastAsia="pl-PL"/>
        </w:rPr>
        <w:br/>
      </w:r>
      <w:r w:rsidRPr="71B5888B">
        <w:rPr>
          <w:rFonts w:eastAsiaTheme="minorEastAsia"/>
          <w:sz w:val="22"/>
          <w:szCs w:val="22"/>
          <w:lang w:eastAsia="pl-PL"/>
        </w:rPr>
        <w:t xml:space="preserve">w Tabeli </w:t>
      </w:r>
      <w:r w:rsidR="00615375">
        <w:rPr>
          <w:rFonts w:eastAsiaTheme="minorEastAsia"/>
          <w:sz w:val="22"/>
          <w:szCs w:val="22"/>
          <w:lang w:eastAsia="pl-PL"/>
        </w:rPr>
        <w:t>8</w:t>
      </w:r>
      <w:r w:rsidRPr="71B5888B">
        <w:rPr>
          <w:rFonts w:eastAsiaTheme="minorEastAsia"/>
          <w:sz w:val="22"/>
          <w:szCs w:val="22"/>
          <w:lang w:eastAsia="pl-PL"/>
        </w:rPr>
        <w:t xml:space="preserve">. </w:t>
      </w:r>
      <w:r w:rsidRPr="71B5888B">
        <w:rPr>
          <w:rFonts w:eastAsiaTheme="minorEastAsia"/>
          <w:sz w:val="22"/>
          <w:szCs w:val="22"/>
        </w:rPr>
        <w:t>Maksymalna liczba punktów do uzyskania w ramach oceny innych wymaganych elementów Wniosku wynosi 100.</w:t>
      </w:r>
    </w:p>
    <w:p w14:paraId="0C47CB48" w14:textId="77777777" w:rsidR="00BC66AC" w:rsidRDefault="00BC66AC" w:rsidP="00BC66AC">
      <w:pPr>
        <w:jc w:val="both"/>
        <w:rPr>
          <w:rFonts w:eastAsiaTheme="minorEastAsia"/>
          <w:sz w:val="22"/>
          <w:szCs w:val="22"/>
        </w:rPr>
      </w:pPr>
    </w:p>
    <w:p w14:paraId="45101D73" w14:textId="3E559728" w:rsidR="00BD6073" w:rsidRDefault="00BC66AC" w:rsidP="66B630BC">
      <w:pPr>
        <w:jc w:val="both"/>
        <w:rPr>
          <w:rFonts w:eastAsiaTheme="minorEastAsia"/>
          <w:sz w:val="22"/>
          <w:szCs w:val="22"/>
        </w:rPr>
      </w:pPr>
      <w:r w:rsidRPr="66B630BC">
        <w:rPr>
          <w:rFonts w:eastAsiaTheme="minorEastAsia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B9194F" w:rsidRPr="66B630BC">
        <w:rPr>
          <w:rFonts w:eastAsiaTheme="minorEastAsia"/>
          <w:sz w:val="22"/>
          <w:szCs w:val="22"/>
        </w:rPr>
        <w:t xml:space="preserve">Wnioskodawcę </w:t>
      </w:r>
      <w:r w:rsidRPr="66B630BC">
        <w:rPr>
          <w:rFonts w:eastAsiaTheme="minorEastAsia"/>
          <w:sz w:val="22"/>
          <w:szCs w:val="22"/>
        </w:rPr>
        <w:t xml:space="preserve">rozwiązań, do wymogów i celów Przedsięwzięcia. </w:t>
      </w:r>
    </w:p>
    <w:p w14:paraId="1646A2E4" w14:textId="5EEA8F06" w:rsidR="005F2C9A" w:rsidRDefault="005F2C9A">
      <w:pPr>
        <w:rPr>
          <w:rFonts w:cstheme="minorHAnsi"/>
          <w:sz w:val="22"/>
        </w:rPr>
      </w:pPr>
    </w:p>
    <w:p w14:paraId="4DC2E395" w14:textId="381BD579" w:rsidR="00C9221F" w:rsidRPr="006415BC" w:rsidRDefault="00EA3FBF" w:rsidP="3FF96ED2">
      <w:pPr>
        <w:rPr>
          <w:rFonts w:cstheme="minorHAnsi"/>
          <w:b/>
          <w:bCs/>
          <w:szCs w:val="22"/>
          <w:u w:val="single"/>
        </w:rPr>
      </w:pPr>
      <w:r w:rsidRPr="006415BC">
        <w:rPr>
          <w:rFonts w:cstheme="minorHAnsi"/>
          <w:b/>
          <w:bCs/>
          <w:szCs w:val="22"/>
          <w:u w:val="single"/>
        </w:rPr>
        <w:t xml:space="preserve">Tabela </w:t>
      </w:r>
      <w:r w:rsidR="00615375">
        <w:rPr>
          <w:rFonts w:cstheme="minorHAnsi"/>
          <w:b/>
          <w:bCs/>
          <w:szCs w:val="22"/>
          <w:u w:val="single"/>
        </w:rPr>
        <w:t>8</w:t>
      </w:r>
      <w:r w:rsidR="00C9221F" w:rsidRPr="006415BC">
        <w:rPr>
          <w:rFonts w:cstheme="minorHAnsi"/>
          <w:b/>
          <w:bCs/>
          <w:szCs w:val="22"/>
          <w:u w:val="single"/>
        </w:rPr>
        <w:t xml:space="preserve">. </w:t>
      </w:r>
      <w:r w:rsidR="00D67AA0" w:rsidRPr="006415BC">
        <w:rPr>
          <w:rFonts w:cstheme="minorHAnsi"/>
          <w:b/>
          <w:bCs/>
          <w:szCs w:val="22"/>
          <w:u w:val="single"/>
        </w:rPr>
        <w:t>Inne oceniane elementy Wniosku</w:t>
      </w:r>
      <w:r w:rsidR="003B6E38" w:rsidRPr="006415BC">
        <w:rPr>
          <w:rFonts w:cstheme="minorHAnsi"/>
          <w:b/>
          <w:bCs/>
          <w:szCs w:val="22"/>
          <w:u w:val="single"/>
        </w:rPr>
        <w:t xml:space="preserve"> – Wymagania Jakościowe</w:t>
      </w:r>
      <w:r w:rsidR="00D67AA0" w:rsidRPr="006415BC">
        <w:rPr>
          <w:rStyle w:val="normaltextrun"/>
          <w:rFonts w:cstheme="minorHAnsi"/>
          <w:i/>
          <w:iCs/>
          <w:color w:val="000000"/>
          <w:sz w:val="20"/>
          <w:szCs w:val="18"/>
          <w:u w:val="single"/>
          <w:shd w:val="clear" w:color="auto" w:fill="FFFFFF"/>
        </w:rPr>
        <w:t> </w:t>
      </w:r>
    </w:p>
    <w:p w14:paraId="1C2C94E3" w14:textId="273C5D58" w:rsidR="00217490" w:rsidRPr="00DD26C0" w:rsidRDefault="00217490" w:rsidP="00C9221F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569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106"/>
        <w:gridCol w:w="908"/>
        <w:gridCol w:w="1277"/>
        <w:gridCol w:w="5287"/>
        <w:gridCol w:w="1688"/>
      </w:tblGrid>
      <w:tr w:rsidR="002B7772" w:rsidRPr="00DD26C0" w14:paraId="3E6498E1" w14:textId="77777777" w:rsidTr="41FE4D42">
        <w:trPr>
          <w:tblHeader/>
        </w:trPr>
        <w:tc>
          <w:tcPr>
            <w:tcW w:w="539" w:type="pct"/>
            <w:shd w:val="clear" w:color="auto" w:fill="E2EFD9" w:themeFill="accent6" w:themeFillTint="33"/>
            <w:vAlign w:val="center"/>
          </w:tcPr>
          <w:p w14:paraId="47F9C8CD" w14:textId="4D81F2C7" w:rsidR="00A41AAE" w:rsidRPr="003B296C" w:rsidRDefault="003B296C" w:rsidP="003B296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t>Dot.</w:t>
            </w:r>
            <w:r w:rsidR="00CF295B"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t xml:space="preserve"> Wymagania Jakościowego nr:</w:t>
            </w:r>
          </w:p>
        </w:tc>
        <w:tc>
          <w:tcPr>
            <w:tcW w:w="44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4994B8B" w14:textId="5B28DB16" w:rsidR="00A41AAE" w:rsidRPr="00DD26C0" w:rsidRDefault="00D67AA0" w:rsidP="00A41AA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Obszar oceny</w:t>
            </w:r>
          </w:p>
        </w:tc>
        <w:tc>
          <w:tcPr>
            <w:tcW w:w="6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7F402FE" w14:textId="26C6B50D" w:rsidR="00A41AAE" w:rsidRPr="00DD26C0" w:rsidRDefault="00CF295B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t>Wymaganie Jakościowe</w:t>
            </w:r>
          </w:p>
        </w:tc>
        <w:tc>
          <w:tcPr>
            <w:tcW w:w="2575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23888B" w14:textId="104D1235" w:rsidR="00A41AAE" w:rsidRPr="00DD26C0" w:rsidRDefault="00A41AAE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Sposób przyznawania punktów</w:t>
            </w:r>
          </w:p>
        </w:tc>
        <w:tc>
          <w:tcPr>
            <w:tcW w:w="8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939EDCC" w14:textId="24E4358E" w:rsidR="00A41AAE" w:rsidRPr="00DD26C0" w:rsidRDefault="1D387D86" w:rsidP="4C09E35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2F328D" w:rsidRPr="00DD26C0" w14:paraId="4B532D5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1FDB058F" w14:textId="72C70EA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0F80C" w14:textId="7724FF90" w:rsidR="002F328D" w:rsidRPr="00DD26C0" w:rsidRDefault="002F328D" w:rsidP="002F328D">
            <w:pPr>
              <w:spacing w:after="160" w:line="259" w:lineRule="auto"/>
              <w:rPr>
                <w:rFonts w:cstheme="minorHAnsi"/>
                <w:b/>
              </w:rPr>
            </w:pPr>
            <w:r w:rsidRPr="00885374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E8A791" w14:textId="362E7ADB" w:rsidR="002F328D" w:rsidRPr="002F328D" w:rsidRDefault="002F328D" w:rsidP="002F328D">
            <w:pPr>
              <w:spacing w:after="160" w:line="259" w:lineRule="auto"/>
              <w:rPr>
                <w:rFonts w:cstheme="minorHAnsi"/>
                <w:b/>
                <w:szCs w:val="22"/>
              </w:rPr>
            </w:pPr>
            <w:r w:rsidRPr="002F328D">
              <w:rPr>
                <w:b/>
              </w:rPr>
              <w:t>Koncepcja Systemu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862FAF" w14:textId="2232315E" w:rsidR="002F328D" w:rsidRPr="00CF295B" w:rsidRDefault="002F328D" w:rsidP="002F328D">
            <w:pPr>
              <w:jc w:val="both"/>
              <w:rPr>
                <w:rStyle w:val="normaltextrun"/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</w:t>
            </w:r>
            <w:r>
              <w:rPr>
                <w:rFonts w:eastAsiaTheme="minorEastAsia"/>
                <w:color w:val="000000" w:themeColor="text1"/>
              </w:rPr>
              <w:t xml:space="preserve"> proponowanej w złożonym Wniosku Systemu do retencjonowania i oczyszczania wody deszczowej przedstawionej we Wniosku</w:t>
            </w:r>
            <w:r>
              <w:t xml:space="preserve"> b</w:t>
            </w:r>
            <w:r w:rsidRPr="00377CC1">
              <w:rPr>
                <w:rFonts w:eastAsiaTheme="minorEastAsia"/>
                <w:color w:val="000000" w:themeColor="text1"/>
              </w:rPr>
              <w:t>iorąc pod uwagę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79684270">
              <w:rPr>
                <w:rFonts w:eastAsiaTheme="minorEastAsia"/>
                <w:color w:val="000000" w:themeColor="text1"/>
              </w:rPr>
              <w:t xml:space="preserve">następujące cechy zaproponowanego rozwiązania: </w:t>
            </w:r>
          </w:p>
          <w:p w14:paraId="01591A38" w14:textId="0F2976B6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wysoką </w:t>
            </w:r>
            <w:r w:rsidR="005F2C9A">
              <w:rPr>
                <w:rStyle w:val="normaltextrun"/>
                <w:rFonts w:eastAsia="Calibri" w:cs="Calibri"/>
                <w:color w:val="000000" w:themeColor="text1"/>
              </w:rPr>
              <w:t>przydatność dla Użytkownika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4F95CF" w14:textId="440402DE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unikalność rozwiązania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32FA45" w14:textId="067A248A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prostotą skalowalnoś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08B806BB" w14:textId="3B42A7DD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lastRenderedPageBreak/>
              <w:t>niskie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ryzyk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o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towarzysząc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użytkowaniu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16E6E95C" w14:textId="77B068D7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bezawaryjność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3933574" w14:textId="4BA6860F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wysoką konkurencyjnoś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 Systemu 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 porównaniu do obecnie stosowanych technologii, 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B48B961" w14:textId="7CB36562" w:rsidR="002F328D" w:rsidRPr="00C30203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zaawansowanie technologiczn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rozwiązania</w:t>
            </w:r>
            <w:r w:rsidRPr="00CF295B">
              <w:rPr>
                <w:rStyle w:val="normaltextrun"/>
                <w:rFonts w:eastAsia="Calibri"/>
              </w:rPr>
              <w:t>.</w:t>
            </w:r>
          </w:p>
          <w:p w14:paraId="09454C47" w14:textId="28FDD46F" w:rsidR="00C30203" w:rsidRDefault="00C30203" w:rsidP="00C30203">
            <w:pPr>
              <w:pStyle w:val="Akapitzlist"/>
              <w:numPr>
                <w:ilvl w:val="0"/>
                <w:numId w:val="22"/>
              </w:num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naturalne i proekologiczne metody</w:t>
            </w:r>
            <w:r w:rsidRPr="00C30203">
              <w:rPr>
                <w:rFonts w:eastAsia="Calibri"/>
                <w:color w:val="000000" w:themeColor="text1"/>
              </w:rPr>
              <w:t xml:space="preserve"> oczyszczania wody i zagospodarowania ścieków. </w:t>
            </w:r>
          </w:p>
          <w:p w14:paraId="7E6C4BC5" w14:textId="77777777" w:rsidR="00C30203" w:rsidRPr="00C30203" w:rsidRDefault="00C30203" w:rsidP="00C30203">
            <w:pPr>
              <w:pStyle w:val="Akapitzlist"/>
              <w:rPr>
                <w:rFonts w:eastAsia="Calibri"/>
                <w:color w:val="000000" w:themeColor="text1"/>
              </w:rPr>
            </w:pPr>
          </w:p>
          <w:p w14:paraId="6FFC95AD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8070D13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518D7C3A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BE38D3F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3AE6B00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54BB2EB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41BCBF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Pr="54146378">
              <w:rPr>
                <w:rFonts w:eastAsiaTheme="minorEastAsia"/>
                <w:color w:val="000000" w:themeColor="text1"/>
              </w:rPr>
              <w:lastRenderedPageBreak/>
              <w:t>jaki może być uznany za zgodny z istniejącym stanem wiedzy ekonomicznej, naukowej lub technicznej.</w:t>
            </w:r>
          </w:p>
          <w:p w14:paraId="04E4C953" w14:textId="54C51606" w:rsidR="002F328D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00B9194F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10716342" w14:textId="1407A8D6" w:rsidR="002F328D" w:rsidRPr="006D4EE2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99EEF" w14:textId="6B485F0F" w:rsidR="002F328D" w:rsidRPr="00DD26C0" w:rsidRDefault="002F328D" w:rsidP="002F328D">
            <w:pPr>
              <w:spacing w:after="160" w:line="259" w:lineRule="auto"/>
              <w:rPr>
                <w:rFonts w:eastAsia="Calibri" w:cstheme="minorHAnsi"/>
              </w:rPr>
            </w:pPr>
            <w:r>
              <w:rPr>
                <w:rFonts w:eastAsiaTheme="minorEastAsia"/>
                <w:b/>
                <w:bCs/>
              </w:rPr>
              <w:lastRenderedPageBreak/>
              <w:t>3</w:t>
            </w:r>
            <w:r w:rsidRPr="001A0E77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7E8C04BA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B41EAD8" w14:textId="35E220E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>JAK 1.2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DB04CE" w14:textId="416C051A" w:rsidR="002F328D" w:rsidRPr="00DD26C0" w:rsidRDefault="1E36AE80" w:rsidP="1C03BBD4">
            <w:pPr>
              <w:spacing w:after="160" w:line="259" w:lineRule="auto"/>
              <w:rPr>
                <w:rFonts w:cstheme="minorBidi"/>
                <w:b/>
                <w:bCs/>
              </w:rPr>
            </w:pPr>
            <w:r w:rsidRPr="1C03BBD4">
              <w:rPr>
                <w:b/>
                <w:bCs/>
              </w:rPr>
              <w:t xml:space="preserve"> 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5456B6" w14:textId="218BD1BE" w:rsidR="002F328D" w:rsidRPr="00DD26C0" w:rsidRDefault="002F328D" w:rsidP="002F328D">
            <w:pPr>
              <w:rPr>
                <w:rFonts w:cstheme="minorHAnsi"/>
                <w:szCs w:val="22"/>
              </w:rPr>
            </w:pPr>
            <w:r w:rsidRPr="006D4EE2">
              <w:rPr>
                <w:b/>
                <w:szCs w:val="22"/>
              </w:rPr>
              <w:t>Jakość Wykonania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6379AB" w14:textId="24BDEB65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Jakości wykonan</w:t>
            </w:r>
            <w:r w:rsidR="00BC5605">
              <w:rPr>
                <w:rFonts w:eastAsiaTheme="minorEastAsia"/>
                <w:color w:val="000000" w:themeColor="text1"/>
              </w:rPr>
              <w:t xml:space="preserve">ia Systemu </w:t>
            </w:r>
            <w:r w:rsidRPr="006D4EE2">
              <w:rPr>
                <w:rFonts w:eastAsiaTheme="minorEastAsia"/>
                <w:color w:val="000000" w:themeColor="text1"/>
              </w:rPr>
              <w:t xml:space="preserve">opisanego w złożonym przez Wnioskodawcę Wniosku </w:t>
            </w:r>
            <w:r w:rsidRPr="00BC5605">
              <w:rPr>
                <w:rFonts w:eastAsiaTheme="minorEastAsia"/>
                <w:color w:val="000000" w:themeColor="text1"/>
              </w:rPr>
              <w:t>b</w:t>
            </w:r>
            <w:r w:rsidRPr="006D4EE2">
              <w:rPr>
                <w:rFonts w:eastAsiaTheme="minorEastAsia"/>
                <w:color w:val="000000" w:themeColor="text1"/>
              </w:rPr>
              <w:t xml:space="preserve">iorąc pod uwagę następujące cechy zaproponowanego rozwiązania:  </w:t>
            </w:r>
          </w:p>
          <w:p w14:paraId="553F9BC4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wysoką jakość oferowanego rozwiązania w kontekście wykorzystanych elementów i materiałów,</w:t>
            </w:r>
          </w:p>
          <w:p w14:paraId="044797C8" w14:textId="4BB64E9F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 xml:space="preserve">opracowanie Demonstratora </w:t>
            </w:r>
            <w:r>
              <w:rPr>
                <w:rFonts w:eastAsiaTheme="minorEastAsia"/>
                <w:color w:val="000000" w:themeColor="text1"/>
              </w:rPr>
              <w:t>Systemu</w:t>
            </w:r>
            <w:r w:rsidRPr="006D4EE2">
              <w:rPr>
                <w:rFonts w:eastAsiaTheme="minorEastAsia"/>
                <w:color w:val="000000" w:themeColor="text1"/>
              </w:rPr>
              <w:t xml:space="preserve"> zgodnie ze sztuką inżynierską</w:t>
            </w:r>
          </w:p>
          <w:p w14:paraId="2BF31702" w14:textId="6024076A" w:rsidR="00BC5605" w:rsidRPr="006D4EE2" w:rsidRDefault="00BC5605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design i estetykę wykonania Sytemu </w:t>
            </w:r>
          </w:p>
          <w:p w14:paraId="49968482" w14:textId="77777777" w:rsidR="002F328D" w:rsidRPr="006D4EE2" w:rsidRDefault="4C97ECCF" w:rsidP="1C03BBD4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1C03BBD4">
              <w:rPr>
                <w:rFonts w:eastAsiaTheme="minorEastAsia"/>
                <w:color w:val="000000" w:themeColor="text1"/>
              </w:rPr>
              <w:t>wykonalność oferowanego rozwiązania w ramach przedstawionego harmonogramu Przedsięwzięcia oraz możliwości osiągnięcia celów Przedsięwzięcia,</w:t>
            </w:r>
          </w:p>
          <w:p w14:paraId="2E66598D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wykorzystanie najlepszych praktyk inżynierskich przy projektowaniu innowacyjnej technologii, podejście uwzględniające bezpieczeństwo zastosowanych elementów, instalacji i urządzeń.</w:t>
            </w:r>
          </w:p>
          <w:p w14:paraId="519585E1" w14:textId="038435B8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5492ECD" w14:textId="5BE87E2C" w:rsidR="00EE4C5B" w:rsidRPr="00EE4C5B" w:rsidRDefault="00EE4C5B" w:rsidP="00EE4C5B">
            <w:pPr>
              <w:rPr>
                <w:rFonts w:eastAsiaTheme="minorEastAsia"/>
                <w:color w:val="000000" w:themeColor="text1"/>
              </w:rPr>
            </w:pPr>
          </w:p>
          <w:p w14:paraId="72809664" w14:textId="77777777" w:rsidR="00EE4C5B" w:rsidRDefault="00EE4C5B" w:rsidP="002F328D">
            <w:pPr>
              <w:jc w:val="both"/>
              <w:rPr>
                <w:rFonts w:eastAsiaTheme="minorEastAsia"/>
                <w:color w:val="000000" w:themeColor="text1"/>
              </w:rPr>
            </w:pPr>
          </w:p>
          <w:p w14:paraId="66468810" w14:textId="7367DC6F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ADEC76C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0F954C8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DA4DBA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88ACFD5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</w:t>
            </w:r>
            <w:r w:rsidRPr="001A0E77">
              <w:rPr>
                <w:rFonts w:eastAsiaTheme="minorEastAsia"/>
                <w:color w:val="000000" w:themeColor="text1"/>
              </w:rPr>
              <w:lastRenderedPageBreak/>
              <w:t>Regulaminu, Celów Przedsięwzięcia, stanu techniki i wiedzy, tj. w standardowym stopniu jaki jest możliwy zgodnie z istniejącym stanem wiedzy ekonomicznej, naukowej lub technicznej.</w:t>
            </w:r>
          </w:p>
          <w:p w14:paraId="3054137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47C9EF1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0F5031B" w14:textId="7ECA8EC7" w:rsidR="0096221C" w:rsidRDefault="1BD2A9A0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218F51F8" w14:textId="550079F5" w:rsidR="002F328D" w:rsidRPr="00DD26C0" w:rsidRDefault="002F328D" w:rsidP="002F328D">
            <w:pPr>
              <w:ind w:left="720"/>
              <w:jc w:val="both"/>
              <w:rPr>
                <w:rFonts w:eastAsia="Calibri"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8665F" w14:textId="7407B02C" w:rsidR="002F328D" w:rsidRPr="00DD26C0" w:rsidRDefault="712FD9EE" w:rsidP="41FE4D42">
            <w:pPr>
              <w:spacing w:after="160" w:line="259" w:lineRule="auto"/>
              <w:rPr>
                <w:rFonts w:eastAsia="Calibri" w:cstheme="minorBidi"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57B922F0" w:rsidRPr="41FE4D42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583CB988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624C28B0" w14:textId="1258FF4E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C1E42C" w14:textId="0321A720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5B259C" w14:textId="05B8AD9B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Proponowane przez Wykonawcę rozwiązania innowacyjne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E8C0B8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Zamawiający na podstawie swojego doświadczenia oraz wiedzy fachowej (w tym z pomocą ekspertów zewnętrznych) dokona oceny </w:t>
            </w:r>
            <w:r w:rsidRPr="00E10DAA">
              <w:rPr>
                <w:rFonts w:eastAsiaTheme="minorEastAsia"/>
                <w:color w:val="000000" w:themeColor="text1"/>
              </w:rPr>
              <w:t>proponowanych przez Wnioskodawcę rozwiązań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0DAA">
              <w:rPr>
                <w:rFonts w:eastAsiaTheme="minorEastAsia"/>
                <w:color w:val="000000" w:themeColor="text1"/>
              </w:rPr>
              <w:t>innowacyjnych, opisanych we Wniosku</w:t>
            </w:r>
            <w:r w:rsidRPr="001A0E77">
              <w:rPr>
                <w:rFonts w:eastAsiaTheme="minorEastAsia"/>
                <w:color w:val="000000" w:themeColor="text1"/>
              </w:rPr>
              <w:t xml:space="preserve"> biorąc pod uwagę następujące cechy zaproponowanego rozwiązania:</w:t>
            </w:r>
          </w:p>
          <w:p w14:paraId="3436092B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79684270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180A848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innowacyjność proponowanych rozwiązań, </w:t>
            </w:r>
          </w:p>
          <w:p w14:paraId="668BC51A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unikalność proponowanych rozwiązań, </w:t>
            </w:r>
          </w:p>
          <w:p w14:paraId="1B1552E9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wartość techniczną </w:t>
            </w:r>
            <w:r>
              <w:rPr>
                <w:rFonts w:eastAsiaTheme="minorEastAsia"/>
                <w:color w:val="000000" w:themeColor="text1"/>
              </w:rPr>
              <w:t>oferowanych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1C1A6DAB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niezawodność opracowan</w:t>
            </w:r>
            <w:r>
              <w:rPr>
                <w:rFonts w:eastAsiaTheme="minorEastAsia"/>
                <w:color w:val="000000" w:themeColor="text1"/>
              </w:rPr>
              <w:t>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3CEDF55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innowacyjność w zakresie wykorzystywanych materiałów, urządzeń, surowców lub ich łączenia </w:t>
            </w:r>
          </w:p>
          <w:p w14:paraId="0FEACC20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efektywność zastosowanych rozwiązań zmniejszających nakłady inwestycyjne i eksploatacyjne związane z wykorzystaniem rozwiązań u klientów końcowych</w:t>
            </w:r>
          </w:p>
          <w:p w14:paraId="3DA5AB36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17A60A51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57E674C8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3F1AEEB4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07444543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 xml:space="preserve">Przy czym Zamawiający przyzna liczbę punktów wskazanych w kolumnie obok pomnożonych przez współczynnik oceny zgodnie z następującą skalą:  </w:t>
            </w:r>
          </w:p>
          <w:p w14:paraId="6121D4F5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69F3AEF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48D270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61E3E4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1493A97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15956E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6BE78EF" w14:textId="2C0AD7E5" w:rsidR="002F328D" w:rsidRPr="006D4EE2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  <w:r w:rsidR="002F328D">
              <w:br/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32498F" w14:textId="190FB8A8" w:rsidR="002F328D" w:rsidRPr="001A0E77" w:rsidRDefault="57B922F0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60DD2E07" w:rsidRPr="41FE4D42">
              <w:rPr>
                <w:rFonts w:eastAsiaTheme="minorEastAsia"/>
                <w:b/>
                <w:bCs/>
              </w:rPr>
              <w:t>5</w:t>
            </w:r>
            <w:r w:rsidRPr="41FE4D42">
              <w:rPr>
                <w:rFonts w:eastAsiaTheme="minorEastAsia"/>
                <w:b/>
                <w:bCs/>
              </w:rPr>
              <w:t xml:space="preserve"> punktów</w:t>
            </w:r>
          </w:p>
        </w:tc>
      </w:tr>
      <w:tr w:rsidR="002F328D" w:rsidRPr="00DD26C0" w14:paraId="594BB1E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2075EA79" w14:textId="705E5DBC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>JAK 1.4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B0EF1C" w14:textId="0CDE3A61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D1E621" w14:textId="1CA0E98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Style w:val="normaltextrun"/>
                <w:rFonts w:eastAsiaTheme="minorEastAsia"/>
                <w:b/>
                <w:bCs/>
                <w:color w:val="000000"/>
                <w:shd w:val="clear" w:color="auto" w:fill="FFFFFF"/>
              </w:rPr>
              <w:t>Potencjał wdrożeniowy w skali kraju i Europy</w:t>
            </w:r>
            <w:r w:rsidRPr="001A0E77">
              <w:rPr>
                <w:rStyle w:val="eop"/>
                <w:rFonts w:eastAsiaTheme="minorEastAsia"/>
                <w:color w:val="000000"/>
                <w:shd w:val="clear" w:color="auto" w:fill="FFFFFF"/>
              </w:rPr>
              <w:t> 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2B8642" w14:textId="77777777" w:rsidR="002F328D" w:rsidRDefault="002F328D" w:rsidP="002F328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</w:t>
            </w:r>
          </w:p>
          <w:p w14:paraId="74CA74E1" w14:textId="4484463C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unikalność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 xml:space="preserve"> na rynku polskim i europejskim,</w:t>
            </w:r>
          </w:p>
          <w:p w14:paraId="15F2D2F4" w14:textId="77777777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wysoką konkurencyjność w porównaniu do obecnie</w:t>
            </w:r>
          </w:p>
          <w:p w14:paraId="1F938DD2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stosowanych technologii,</w:t>
            </w:r>
          </w:p>
          <w:p w14:paraId="7AB46716" w14:textId="1D04A893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pr</w:t>
            </w:r>
            <w:r>
              <w:rPr>
                <w:rFonts w:cs="Calibri"/>
              </w:rPr>
              <w:t>ostotę skalowalności Systemu</w:t>
            </w:r>
            <w:r w:rsidRPr="0075072F">
              <w:rPr>
                <w:rFonts w:cs="Calibri"/>
              </w:rPr>
              <w:t>,</w:t>
            </w:r>
          </w:p>
          <w:p w14:paraId="75E3A0DD" w14:textId="61629DEA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nieskomplikowane i szybkie wdrożenie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389F3173" w14:textId="606AAFAB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wysokie zapotrzebowanie na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4E38E9A9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cs="Calibri"/>
              </w:rPr>
              <w:t>oraz inne elementy adekwatne do wymagania.</w:t>
            </w:r>
          </w:p>
          <w:p w14:paraId="7868CCE9" w14:textId="77777777" w:rsidR="002F328D" w:rsidRPr="0075072F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678A02A6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4948BD2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41C4D83F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7A8C460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082686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5EBDC83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B765B7B" w14:textId="0C3CE57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lastRenderedPageBreak/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A028D7" w14:textId="2D86A0AB" w:rsidR="002F328D" w:rsidRPr="001A0E77" w:rsidRDefault="002F328D" w:rsidP="002F328D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lastRenderedPageBreak/>
              <w:t>10 punktów</w:t>
            </w:r>
          </w:p>
        </w:tc>
      </w:tr>
      <w:tr w:rsidR="002F328D" w:rsidRPr="00DD26C0" w14:paraId="26E5A5BD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31A145B1" w14:textId="35D22A95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FB57E4" w14:textId="38FF23FB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678F55" w14:textId="21C59605" w:rsidR="002F328D" w:rsidRPr="006D4EE2" w:rsidRDefault="00EE4C5B" w:rsidP="002F328D">
            <w:pPr>
              <w:spacing w:after="160" w:line="259" w:lineRule="auto"/>
              <w:rPr>
                <w:b/>
                <w:szCs w:val="22"/>
              </w:rPr>
            </w:pPr>
            <w:r w:rsidRPr="00EE4C5B">
              <w:rPr>
                <w:b/>
                <w:szCs w:val="22"/>
              </w:rPr>
              <w:t xml:space="preserve">Zakres prac do wykonania w Etapie I </w:t>
            </w:r>
            <w:proofErr w:type="spellStart"/>
            <w:r w:rsidRPr="00EE4C5B">
              <w:rPr>
                <w:b/>
                <w:szCs w:val="22"/>
              </w:rPr>
              <w:t>i</w:t>
            </w:r>
            <w:proofErr w:type="spellEnd"/>
            <w:r w:rsidRPr="00EE4C5B">
              <w:rPr>
                <w:b/>
                <w:szCs w:val="22"/>
              </w:rPr>
              <w:t xml:space="preserve"> II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77FB1" w14:textId="77777777" w:rsidR="002F328D" w:rsidRDefault="002F328D" w:rsidP="002F328D">
            <w:pPr>
              <w:jc w:val="both"/>
              <w:rPr>
                <w:rFonts w:cs="Calibri"/>
              </w:rPr>
            </w:pPr>
            <w:r w:rsidRPr="00E168B0">
              <w:rPr>
                <w:rFonts w:eastAsiaTheme="minorEastAsia"/>
                <w:color w:val="000000" w:themeColor="text1"/>
              </w:rPr>
              <w:t>Zamawiający na podstawie swojego doświadczenia oraz wiedzy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fachowej (w tym z pomocą ekspertów zewnętrznych) dokona</w:t>
            </w:r>
            <w:r>
              <w:rPr>
                <w:rFonts w:eastAsiaTheme="minorEastAsia"/>
                <w:color w:val="000000" w:themeColor="text1"/>
              </w:rPr>
              <w:t xml:space="preserve"> oceny przedstawionego Zakresu prac do wykonania w Etapie I </w:t>
            </w:r>
            <w:proofErr w:type="spellStart"/>
            <w:r>
              <w:rPr>
                <w:rFonts w:eastAsiaTheme="minorEastAsia"/>
                <w:color w:val="000000" w:themeColor="text1"/>
              </w:rPr>
              <w:t>i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II biorąc </w:t>
            </w:r>
            <w:r>
              <w:rPr>
                <w:rFonts w:cs="Calibri"/>
              </w:rPr>
              <w:t xml:space="preserve">pod uwagę następujące aspekty: </w:t>
            </w:r>
          </w:p>
          <w:p w14:paraId="4F1A8F21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kompletność Zakresu prac do wykonania w Etapie I </w:t>
            </w:r>
            <w:proofErr w:type="spellStart"/>
            <w:r>
              <w:rPr>
                <w:rFonts w:cs="Calibri"/>
              </w:rPr>
              <w:t>i</w:t>
            </w:r>
            <w:proofErr w:type="spellEnd"/>
            <w:r>
              <w:rPr>
                <w:rFonts w:cs="Calibri"/>
              </w:rPr>
              <w:t xml:space="preserve"> II (wskazanie planu badawczego dla Etapu I </w:t>
            </w:r>
            <w:proofErr w:type="spellStart"/>
            <w:r>
              <w:rPr>
                <w:rFonts w:cs="Calibri"/>
              </w:rPr>
              <w:t>i</w:t>
            </w:r>
            <w:proofErr w:type="spellEnd"/>
            <w:r>
              <w:rPr>
                <w:rFonts w:cs="Calibri"/>
              </w:rPr>
              <w:t xml:space="preserve"> II, zawierającego Zadania Badawcze i odpowiadające im Kamienie Milowe, wskazanie harmonogramu realizacji poszczególnych Etapów </w:t>
            </w:r>
            <w:r w:rsidRPr="00F56E87">
              <w:rPr>
                <w:rFonts w:cs="Calibri"/>
              </w:rPr>
              <w:t>z podziałem na ww. Zadania Badawcze, wycenę Zadań Badawczych</w:t>
            </w:r>
            <w:r>
              <w:rPr>
                <w:rFonts w:cs="Calibri"/>
              </w:rPr>
              <w:t>),</w:t>
            </w:r>
          </w:p>
          <w:p w14:paraId="48F1B90F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>adekwatność wskazanych Zadań Badawczych do możliwości osiągnięcia Celów Przedsięwzięcia oraz opracowania przedstawionej we Wniosku Wnioskodawcy Technologii i Demonstratora Baterii,</w:t>
            </w:r>
          </w:p>
          <w:p w14:paraId="7C5546A4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cs="Calibri"/>
              </w:rPr>
              <w:t>oraz</w:t>
            </w:r>
            <w:r w:rsidRPr="0075072F">
              <w:rPr>
                <w:rFonts w:cs="Calibri"/>
              </w:rPr>
              <w:t xml:space="preserve"> inne elementy adekwatne do wymagania.</w:t>
            </w:r>
          </w:p>
          <w:p w14:paraId="6E840BBE" w14:textId="77777777" w:rsidR="002F328D" w:rsidRDefault="002F328D" w:rsidP="002F328D">
            <w:pPr>
              <w:pStyle w:val="Akapitzlist"/>
              <w:jc w:val="both"/>
              <w:rPr>
                <w:rFonts w:cs="Calibri"/>
              </w:rPr>
            </w:pPr>
          </w:p>
          <w:p w14:paraId="5AC37620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7979E71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EA60F59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3A788F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D3D8DEC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D7A60AF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2F290FC" w14:textId="26C37B1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B0FCF9" w14:textId="178185E1" w:rsidR="002F328D" w:rsidRPr="001A0E77" w:rsidRDefault="30464299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5 </w:t>
            </w:r>
            <w:r w:rsidR="57B922F0" w:rsidRPr="41FE4D42">
              <w:rPr>
                <w:rFonts w:eastAsiaTheme="minorEastAsia"/>
                <w:b/>
                <w:bCs/>
              </w:rPr>
              <w:t>punktów</w:t>
            </w:r>
          </w:p>
        </w:tc>
      </w:tr>
      <w:tr w:rsidR="002F328D" w:rsidRPr="00DD26C0" w14:paraId="0ED0FDFF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D998CCB" w14:textId="130CA49A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BAFE38" w14:textId="563AAB4A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B78634" w14:textId="09DCBF5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Doświadczenie Wykonawcy i Zespół Projektowy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BF9406" w14:textId="77777777" w:rsidR="002F328D" w:rsidRPr="002F328D" w:rsidRDefault="57B922F0" w:rsidP="41FE4D42">
            <w:pPr>
              <w:jc w:val="both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41FE4D4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19EAAD5" w14:textId="359464A1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jc w:val="both"/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duże doświadczenie Wnioskodawcy w realizacji prac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 xml:space="preserve">badawczo-rozwojowych z zakresu </w:t>
            </w:r>
            <w:r w:rsidR="00EE4C5B">
              <w:rPr>
                <w:rFonts w:eastAsiaTheme="minorEastAsia"/>
                <w:color w:val="000000" w:themeColor="text1"/>
              </w:rPr>
              <w:t>retencjonowania i oczyszczania wody deszczowej</w:t>
            </w:r>
          </w:p>
          <w:p w14:paraId="4F0C8292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Zespół Projektowy o składzie i doświadczeniu wysoce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uprawdopodobniającym realizację i osiągnięcie celów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Przedsięwzięcia,</w:t>
            </w:r>
          </w:p>
          <w:p w14:paraId="2DFA0909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13319EF" w14:textId="686FEEA7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5B563F28" w14:textId="77777777" w:rsidR="008A7438" w:rsidRPr="001A0E77" w:rsidRDefault="008A7438" w:rsidP="008A7438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6C1D898" w14:textId="77777777" w:rsidR="008A7438" w:rsidRPr="001A0E77" w:rsidRDefault="008A7438" w:rsidP="008A7438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59F0AC0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16C1ED2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BE74B8A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3499A2A" w14:textId="77777777" w:rsidR="008A7438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9F16821" w14:textId="79AC1D76" w:rsidR="008A7438" w:rsidRDefault="008A7438" w:rsidP="008A7438">
            <w:p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C7C2406" w14:textId="17B44903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7A61A711" w14:textId="319F3113" w:rsidR="008A7438" w:rsidRPr="001A0E77" w:rsidRDefault="008A7438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>jako niedostateczne poskutkuje przyznaniem w przypadku takiego Wniosku Wyniku Negatywnego i niedopuszczeniem do zawarcia Umowy.</w:t>
            </w:r>
          </w:p>
          <w:p w14:paraId="41A46D41" w14:textId="74A4EA5B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0033D3" w14:textId="13499EDA" w:rsidR="002F328D" w:rsidRPr="001A0E77" w:rsidRDefault="02A0E674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10 </w:t>
            </w:r>
            <w:r w:rsidR="251B1691" w:rsidRPr="41FE4D42">
              <w:rPr>
                <w:rFonts w:eastAsiaTheme="minorEastAsia"/>
                <w:b/>
                <w:bCs/>
              </w:rPr>
              <w:t>punkt</w:t>
            </w:r>
            <w:r w:rsidR="1F371EAE" w:rsidRPr="41FE4D42">
              <w:rPr>
                <w:rFonts w:eastAsiaTheme="minorEastAsia"/>
                <w:b/>
                <w:bCs/>
              </w:rPr>
              <w:t>ów</w:t>
            </w:r>
          </w:p>
        </w:tc>
      </w:tr>
      <w:tr w:rsidR="002F328D" w:rsidRPr="00DD26C0" w14:paraId="3117A597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5BF54E0C" w14:textId="77777777" w:rsidR="002F328D" w:rsidRPr="00DD26C0" w:rsidRDefault="002F328D" w:rsidP="002F328D">
            <w:pPr>
              <w:spacing w:after="160" w:line="259" w:lineRule="auto"/>
              <w:ind w:left="1080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C00291" w14:textId="3D3D6A23" w:rsidR="002F328D" w:rsidRPr="00DD26C0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97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60B3" w14:textId="2CF00F75" w:rsidR="002F328D" w:rsidRPr="00DD26C0" w:rsidRDefault="002F328D" w:rsidP="002F328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822" w:type="pct"/>
          </w:tcPr>
          <w:p w14:paraId="4D5781B4" w14:textId="64BE016D" w:rsidR="002F328D" w:rsidRPr="003B296C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3B296C">
              <w:rPr>
                <w:rFonts w:asciiTheme="minorHAnsi" w:eastAsia="Calibri" w:hAnsiTheme="minorHAnsi" w:cstheme="minorHAnsi"/>
                <w:b/>
                <w:szCs w:val="22"/>
              </w:rPr>
              <w:t>100 punktów</w:t>
            </w:r>
          </w:p>
        </w:tc>
      </w:tr>
    </w:tbl>
    <w:p w14:paraId="4E42F0B3" w14:textId="26288AA4" w:rsidR="007E5BD5" w:rsidRPr="00DD26C0" w:rsidRDefault="007E5BD5" w:rsidP="00C9221F">
      <w:pPr>
        <w:rPr>
          <w:rFonts w:cstheme="minorHAnsi"/>
          <w:b/>
          <w:sz w:val="22"/>
          <w:szCs w:val="22"/>
        </w:rPr>
      </w:pPr>
    </w:p>
    <w:p w14:paraId="7699B3EB" w14:textId="69A6E63E" w:rsidR="00BD6073" w:rsidRPr="00DD26C0" w:rsidRDefault="00643C70" w:rsidP="1C03BBD4">
      <w:pPr>
        <w:spacing w:after="160" w:line="276" w:lineRule="auto"/>
        <w:jc w:val="both"/>
        <w:rPr>
          <w:b/>
          <w:bCs/>
          <w:sz w:val="22"/>
          <w:szCs w:val="22"/>
        </w:rPr>
      </w:pPr>
      <w:r w:rsidRPr="1C03BBD4">
        <w:rPr>
          <w:b/>
          <w:bCs/>
          <w:sz w:val="22"/>
          <w:szCs w:val="22"/>
        </w:rPr>
        <w:t xml:space="preserve">Deklaracje w zakresie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 xml:space="preserve">, które zostały przedstawione we Wniosku o dopuszczenie do udziału w </w:t>
      </w:r>
      <w:r w:rsidR="0003561B" w:rsidRPr="1C03BBD4">
        <w:rPr>
          <w:b/>
          <w:bCs/>
          <w:sz w:val="22"/>
          <w:szCs w:val="22"/>
        </w:rPr>
        <w:t>Postępowaniu</w:t>
      </w:r>
      <w:r w:rsidR="00BD6073" w:rsidRPr="1C03BBD4">
        <w:rPr>
          <w:b/>
          <w:bCs/>
          <w:sz w:val="22"/>
          <w:szCs w:val="22"/>
        </w:rPr>
        <w:t>, nie mogą ulec pogorszeniu</w:t>
      </w:r>
      <w:r w:rsidR="00AB2F8E">
        <w:rPr>
          <w:b/>
          <w:bCs/>
          <w:sz w:val="22"/>
          <w:szCs w:val="22"/>
        </w:rPr>
        <w:t xml:space="preserve"> z uwzględnieniem Granicy Błędu</w:t>
      </w:r>
      <w:r w:rsidR="00BD6073" w:rsidRPr="1C03BBD4">
        <w:rPr>
          <w:b/>
          <w:bCs/>
          <w:sz w:val="22"/>
          <w:szCs w:val="22"/>
        </w:rPr>
        <w:t xml:space="preserve"> na kolejnych Etapach Przedsięwzięcia. </w:t>
      </w:r>
      <w:r w:rsidR="009651DA" w:rsidRPr="1C03BBD4">
        <w:rPr>
          <w:b/>
          <w:bCs/>
          <w:sz w:val="22"/>
          <w:szCs w:val="22"/>
        </w:rPr>
        <w:t>Wykonawca</w:t>
      </w:r>
      <w:r w:rsidR="00BD6073" w:rsidRPr="1C03BBD4">
        <w:rPr>
          <w:b/>
          <w:bCs/>
          <w:sz w:val="22"/>
          <w:szCs w:val="22"/>
        </w:rPr>
        <w:t xml:space="preserve"> na kolejno następujących po sobie Etapach (I </w:t>
      </w:r>
      <w:proofErr w:type="spellStart"/>
      <w:r w:rsidR="00BD6073" w:rsidRPr="1C03BBD4">
        <w:rPr>
          <w:b/>
          <w:bCs/>
          <w:sz w:val="22"/>
          <w:szCs w:val="22"/>
        </w:rPr>
        <w:t>i</w:t>
      </w:r>
      <w:proofErr w:type="spellEnd"/>
      <w:r w:rsidR="00BD6073" w:rsidRPr="1C03BBD4">
        <w:rPr>
          <w:b/>
          <w:bCs/>
          <w:sz w:val="22"/>
          <w:szCs w:val="22"/>
        </w:rPr>
        <w:t xml:space="preserve"> II) musi deklarować utrzymanie lub poprawę </w:t>
      </w:r>
      <w:r w:rsidRPr="1C03BBD4">
        <w:rPr>
          <w:b/>
          <w:bCs/>
          <w:sz w:val="22"/>
          <w:szCs w:val="22"/>
        </w:rPr>
        <w:t xml:space="preserve">wcześniej </w:t>
      </w:r>
      <w:r w:rsidR="00BD6073" w:rsidRPr="1C03BBD4">
        <w:rPr>
          <w:b/>
          <w:bCs/>
          <w:sz w:val="22"/>
          <w:szCs w:val="22"/>
        </w:rPr>
        <w:t xml:space="preserve">deklarowanych </w:t>
      </w:r>
      <w:r w:rsidRPr="1C03BBD4">
        <w:rPr>
          <w:b/>
          <w:bCs/>
          <w:sz w:val="22"/>
          <w:szCs w:val="22"/>
        </w:rPr>
        <w:t xml:space="preserve">wartości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>.</w:t>
      </w:r>
    </w:p>
    <w:p w14:paraId="01983FB4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0" w:name="_Toc72409577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Wniosków</w:t>
      </w:r>
      <w:bookmarkEnd w:id="10"/>
    </w:p>
    <w:p w14:paraId="77BA4B66" w14:textId="18C15FE1" w:rsidR="004E0706" w:rsidRPr="00DD26C0" w:rsidRDefault="00BD6073" w:rsidP="563EE2D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Wniosku danego Wnioskodawcy będzie liczony jako suma punktów uzyskanych w ramach </w:t>
      </w:r>
      <w:r w:rsidR="004E0706" w:rsidRPr="00DD26C0">
        <w:rPr>
          <w:rFonts w:cstheme="minorHAnsi"/>
          <w:sz w:val="22"/>
          <w:szCs w:val="22"/>
        </w:rPr>
        <w:t xml:space="preserve">kryteriów </w:t>
      </w:r>
      <w:r w:rsidR="0003561B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5E0C12">
        <w:rPr>
          <w:rFonts w:cstheme="minorHAnsi"/>
          <w:sz w:val="22"/>
          <w:szCs w:val="22"/>
        </w:rPr>
        <w:t xml:space="preserve">Jakościowych </w:t>
      </w:r>
      <w:r w:rsidRPr="00DD26C0">
        <w:rPr>
          <w:rFonts w:cstheme="minorHAnsi"/>
          <w:sz w:val="22"/>
          <w:szCs w:val="22"/>
        </w:rPr>
        <w:t xml:space="preserve">pomnożonych odpowiednio przez wagi nadane zgodnie z </w:t>
      </w:r>
      <w:r w:rsidR="004E0706" w:rsidRPr="00DD26C0">
        <w:rPr>
          <w:rFonts w:cstheme="minorHAnsi"/>
          <w:sz w:val="22"/>
          <w:szCs w:val="22"/>
        </w:rPr>
        <w:t xml:space="preserve">Tabelą </w:t>
      </w:r>
      <w:r w:rsidR="00615375">
        <w:rPr>
          <w:rFonts w:cstheme="minorHAnsi"/>
          <w:sz w:val="22"/>
          <w:szCs w:val="22"/>
        </w:rPr>
        <w:t>9</w:t>
      </w:r>
      <w:r w:rsidRPr="00DD26C0">
        <w:rPr>
          <w:rFonts w:cstheme="minorHAnsi"/>
          <w:sz w:val="20"/>
          <w:szCs w:val="20"/>
        </w:rPr>
        <w:t xml:space="preserve"> </w:t>
      </w:r>
      <w:r w:rsidR="004E0706" w:rsidRPr="00DD26C0">
        <w:rPr>
          <w:rFonts w:cstheme="minorHAnsi"/>
          <w:sz w:val="22"/>
          <w:szCs w:val="22"/>
        </w:rPr>
        <w:t>poniżej.</w:t>
      </w:r>
    </w:p>
    <w:p w14:paraId="48D688FC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075ED97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B213169" w14:textId="3C83AE3A" w:rsidR="008A4244" w:rsidRDefault="008A4244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br w:type="page"/>
      </w:r>
    </w:p>
    <w:p w14:paraId="22BFAC15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5A392873" w14:textId="0BC7CD71" w:rsidR="004E0706" w:rsidRPr="00DD26C0" w:rsidRDefault="00DC5E9F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Tabela </w:t>
      </w:r>
      <w:r w:rsidR="00615375">
        <w:rPr>
          <w:rFonts w:cstheme="minorHAnsi"/>
          <w:b/>
          <w:sz w:val="22"/>
          <w:szCs w:val="22"/>
        </w:rPr>
        <w:t>9</w:t>
      </w:r>
      <w:r w:rsidR="004E0706" w:rsidRPr="00DD26C0">
        <w:rPr>
          <w:rFonts w:cstheme="minorHAnsi"/>
          <w:b/>
          <w:sz w:val="22"/>
          <w:szCs w:val="22"/>
        </w:rPr>
        <w:t xml:space="preserve">. </w:t>
      </w:r>
      <w:r w:rsidR="00CF5964" w:rsidRPr="00DD26C0">
        <w:rPr>
          <w:rFonts w:cstheme="minorHAnsi"/>
          <w:b/>
          <w:sz w:val="22"/>
          <w:szCs w:val="22"/>
        </w:rPr>
        <w:t>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6E3F180A" w14:textId="77777777" w:rsidTr="41FE4D42">
        <w:trPr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7E6994DC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3380C62A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D6073" w:rsidRPr="00DD26C0" w14:paraId="079BD07A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058A2F39" w14:textId="0752E30C" w:rsidR="00BD6073" w:rsidRPr="00DD26C0" w:rsidRDefault="00BD6073" w:rsidP="1C03BBD4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AB2F8E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</w:t>
            </w:r>
            <w:r w:rsidR="004E0706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eny badanego Wniosku pod kątem kryteriów </w:t>
            </w:r>
            <w:r w:rsidR="0003561B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Wymagań </w:t>
            </w:r>
            <w:r w:rsidR="00B76B85" w:rsidRPr="1C03BBD4">
              <w:rPr>
                <w:rFonts w:asciiTheme="minorHAnsi" w:hAnsiTheme="minorHAnsi" w:cstheme="minorBidi"/>
                <w:sz w:val="22"/>
                <w:szCs w:val="22"/>
              </w:rPr>
              <w:t>Konkursow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ych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AB2F8E">
              <w:rPr>
                <w:rFonts w:cstheme="minorHAnsi"/>
                <w:sz w:val="22"/>
                <w:szCs w:val="22"/>
              </w:rPr>
              <w:t>dla Systemu Budynku Jednorodzinnego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1424D4A" w14:textId="172CB29F" w:rsidR="00BD6073" w:rsidRPr="00DD26C0" w:rsidRDefault="00BD6073" w:rsidP="00AB2F8E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AB2F8E" w:rsidRPr="00DD26C0" w14:paraId="76885D41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59E1494E" w14:textId="0341EFA0" w:rsidR="00AB2F8E" w:rsidRPr="00DD26C0" w:rsidRDefault="00AB2F8E" w:rsidP="00AB2F8E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32C6250E" w14:textId="39E233BF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0,3</w:t>
            </w:r>
            <w:r w:rsidR="2B2E9885" w:rsidRPr="41FE4D42">
              <w:rPr>
                <w:rFonts w:asciiTheme="minorHAnsi" w:hAnsiTheme="minorHAnsi" w:cstheme="minorBidi"/>
                <w:sz w:val="22"/>
                <w:szCs w:val="22"/>
              </w:rPr>
              <w:t>0</w:t>
            </w:r>
          </w:p>
        </w:tc>
      </w:tr>
      <w:tr w:rsidR="00AB2F8E" w:rsidRPr="00DD26C0" w14:paraId="31F10B3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6213F272" w14:textId="52AC2577" w:rsidR="00AB2F8E" w:rsidRPr="1C03BBD4" w:rsidRDefault="00AB2F8E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BE0457"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w zakresie 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32BCC071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248E7CA" w14:textId="712542A9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31A43FBF" w:rsidRPr="41FE4D42"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="00BD6073" w:rsidRPr="00DD26C0" w14:paraId="6ABF374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438C0A62" w14:textId="6FFEADFC" w:rsidR="00BD6073" w:rsidRPr="00DD26C0" w:rsidRDefault="0F94FB8F" w:rsidP="00D67AA0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7DBB9449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="00BD6073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D6073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- Wynik oceny badanego Wniosku pod kątem </w:t>
            </w:r>
            <w:r w:rsidR="5028E55A" w:rsidRPr="00DD26C0">
              <w:rPr>
                <w:rFonts w:asciiTheme="minorHAnsi" w:hAnsiTheme="minorHAnsi" w:cstheme="minorHAnsi"/>
                <w:sz w:val="22"/>
                <w:szCs w:val="22"/>
              </w:rPr>
              <w:t>spełnienia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innych </w:t>
            </w:r>
            <w:r w:rsidR="5B56B11E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wymaganych 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>elementów Wniosku</w:t>
            </w:r>
            <w:r w:rsidR="000708A1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(Wymagań Jakościowych)</w:t>
            </w:r>
          </w:p>
        </w:tc>
        <w:tc>
          <w:tcPr>
            <w:tcW w:w="2410" w:type="dxa"/>
            <w:vAlign w:val="center"/>
          </w:tcPr>
          <w:p w14:paraId="6E771DCD" w14:textId="1A08B114" w:rsidR="00BD6073" w:rsidRPr="00DD26C0" w:rsidRDefault="00BD6073" w:rsidP="41FE4D42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 w:rsidRPr="41FE4D42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="1546BE96" w:rsidRPr="41FE4D42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</w:tbl>
    <w:p w14:paraId="6238F6F5" w14:textId="77777777" w:rsidR="004F2F24" w:rsidRDefault="004F2F24" w:rsidP="00BD6073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5A5357E7" w14:textId="77777777" w:rsidR="00BD6073" w:rsidRPr="00DD26C0" w:rsidRDefault="00BD6073" w:rsidP="1C03BBD4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3ED4E272" w14:textId="50D1C561" w:rsidR="00096470" w:rsidRPr="004F2F24" w:rsidRDefault="005910BD" w:rsidP="1C03BBD4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096470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64B097A5" w14:textId="77777777" w:rsidR="00BD6073" w:rsidRPr="00DD26C0" w:rsidRDefault="00BD6073" w:rsidP="004F2F24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65B67A2B" w14:textId="0F5D7AED" w:rsidR="00BD6073" w:rsidRPr="00DD26C0" w:rsidRDefault="00BD6073" w:rsidP="00AB2F8E">
      <w:pPr>
        <w:spacing w:before="24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 w:rsidR="00096470">
        <w:rPr>
          <w:rFonts w:cstheme="minorHAnsi"/>
          <w:sz w:val="22"/>
        </w:rPr>
        <w:t xml:space="preserve"> </w:t>
      </w:r>
    </w:p>
    <w:p w14:paraId="2479ACAC" w14:textId="76945C08" w:rsidR="00BD6073" w:rsidRDefault="00BD6073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="00096470"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</w:t>
      </w:r>
      <w:r w:rsidR="0003561B" w:rsidRPr="00DD26C0">
        <w:rPr>
          <w:rFonts w:cstheme="minorHAnsi"/>
          <w:sz w:val="22"/>
          <w:szCs w:val="22"/>
        </w:rPr>
        <w:t xml:space="preserve"> Wymagań</w:t>
      </w:r>
      <w:r w:rsidRPr="00DD26C0">
        <w:rPr>
          <w:rFonts w:cstheme="minorHAnsi"/>
          <w:sz w:val="22"/>
          <w:szCs w:val="22"/>
        </w:rPr>
        <w:t xml:space="preserve"> Konkursowych</w:t>
      </w:r>
      <w:r w:rsidR="00096470"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>, liczony jako su</w:t>
      </w:r>
      <w:r w:rsidR="004E0706" w:rsidRPr="00DD26C0">
        <w:rPr>
          <w:rFonts w:cstheme="minorHAnsi"/>
          <w:sz w:val="22"/>
          <w:szCs w:val="22"/>
        </w:rPr>
        <w:t xml:space="preserve">ma punktów uzyskanych w ramach </w:t>
      </w:r>
      <w:r w:rsidR="00DC5E9F">
        <w:rPr>
          <w:rFonts w:cstheme="minorHAnsi"/>
          <w:sz w:val="22"/>
          <w:szCs w:val="22"/>
        </w:rPr>
        <w:t>K</w:t>
      </w:r>
      <w:r w:rsidR="004E0706" w:rsidRPr="00DD26C0">
        <w:rPr>
          <w:rFonts w:cstheme="minorHAnsi"/>
          <w:sz w:val="22"/>
          <w:szCs w:val="22"/>
        </w:rPr>
        <w:t xml:space="preserve">ryteriów </w:t>
      </w:r>
      <w:r w:rsidR="0003561B" w:rsidRPr="00DD26C0">
        <w:rPr>
          <w:rFonts w:cstheme="minorHAnsi"/>
          <w:sz w:val="22"/>
          <w:szCs w:val="22"/>
        </w:rPr>
        <w:t xml:space="preserve"> 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349B9824" w14:textId="0EBE2688" w:rsidR="00096470" w:rsidRDefault="0009647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2FD8EB5A" w14:textId="3687DB80" w:rsidR="00BE0457" w:rsidRPr="00DD26C0" w:rsidRDefault="00BE0457" w:rsidP="56E62321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</w:t>
      </w:r>
      <w:r w:rsidR="79108B5C" w:rsidRPr="41FE4D42">
        <w:rPr>
          <w:sz w:val="22"/>
          <w:szCs w:val="22"/>
        </w:rPr>
        <w:t xml:space="preserve"> Komercjalizacji i </w:t>
      </w:r>
      <w:r w:rsidR="0C4710F7" w:rsidRPr="41FE4D42">
        <w:rPr>
          <w:sz w:val="22"/>
          <w:szCs w:val="22"/>
        </w:rPr>
        <w:t>C</w:t>
      </w:r>
      <w:r w:rsidR="79108B5C" w:rsidRPr="41FE4D42">
        <w:rPr>
          <w:sz w:val="22"/>
          <w:szCs w:val="22"/>
        </w:rPr>
        <w:t>en Etapów</w:t>
      </w:r>
      <w:r w:rsidRPr="41FE4D42">
        <w:rPr>
          <w:sz w:val="22"/>
          <w:szCs w:val="22"/>
        </w:rPr>
        <w:t>, liczony jako suma punktów uzyskanych w ramach Kryteriów Wymagań Konkursowych,</w:t>
      </w:r>
    </w:p>
    <w:p w14:paraId="2B9D284B" w14:textId="69B021C9" w:rsidR="00D67AA0" w:rsidRPr="00DD26C0" w:rsidRDefault="00D67AA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</w:t>
      </w:r>
      <w:r w:rsidR="4A154F79"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="10ED6427"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="10ED6427"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="10ED6427" w:rsidRPr="00DD26C0">
        <w:rPr>
          <w:rFonts w:eastAsia="Calibri" w:cstheme="minorHAnsi"/>
          <w:sz w:val="22"/>
          <w:szCs w:val="22"/>
        </w:rPr>
        <w:t>elementów Wniosku</w:t>
      </w:r>
      <w:r w:rsidR="00DC5E9F">
        <w:rPr>
          <w:rFonts w:eastAsia="Calibri" w:cstheme="minorHAnsi"/>
          <w:sz w:val="22"/>
          <w:szCs w:val="22"/>
        </w:rPr>
        <w:t xml:space="preserve"> -</w:t>
      </w:r>
      <w:r w:rsidR="000708A1" w:rsidRPr="00DD26C0">
        <w:rPr>
          <w:rFonts w:eastAsia="Calibri" w:cstheme="minorHAnsi"/>
          <w:sz w:val="22"/>
          <w:szCs w:val="22"/>
        </w:rPr>
        <w:t xml:space="preserve"> </w:t>
      </w:r>
      <w:r w:rsidR="000708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7E78BA43" w14:textId="63F2D95C" w:rsidR="00BA76BD" w:rsidRPr="00BA76BD" w:rsidRDefault="00BA76BD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EC7C10F" w14:textId="3F186150" w:rsidR="00E46EAF" w:rsidRDefault="00B76B85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</w:t>
      </w:r>
      <w:r w:rsidR="005B5A65" w:rsidRPr="00DD26C0">
        <w:rPr>
          <w:rFonts w:cstheme="minorHAnsi"/>
          <w:sz w:val="22"/>
          <w:szCs w:val="22"/>
        </w:rPr>
        <w:t>ie „</w:t>
      </w:r>
      <w:r w:rsidR="005E0C12" w:rsidRPr="005E0C12">
        <w:rPr>
          <w:rFonts w:cstheme="minorHAnsi"/>
          <w:sz w:val="22"/>
          <w:szCs w:val="22"/>
        </w:rPr>
        <w:t>Redukcja zapotrzebowania na wodę z wodociągu</w:t>
      </w:r>
      <w:r w:rsidR="004F2F24">
        <w:rPr>
          <w:rFonts w:cstheme="minorHAnsi"/>
          <w:sz w:val="22"/>
          <w:szCs w:val="22"/>
        </w:rPr>
        <w:t xml:space="preserve"> dla Systemu Budynku Jednorodzinnego</w:t>
      </w:r>
      <w:r w:rsidR="005E0C12">
        <w:rPr>
          <w:rFonts w:cstheme="minorHAnsi"/>
          <w:sz w:val="22"/>
          <w:szCs w:val="22"/>
        </w:rPr>
        <w:t>”,</w:t>
      </w:r>
    </w:p>
    <w:p w14:paraId="1F8C46BD" w14:textId="4FCEA4F2" w:rsidR="005E0C12" w:rsidRPr="005E0C12" w:rsidRDefault="005E0C12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="000E383D" w:rsidRPr="000E383D">
        <w:rPr>
          <w:rFonts w:cstheme="minorHAnsi"/>
          <w:sz w:val="22"/>
          <w:szCs w:val="22"/>
        </w:rPr>
        <w:t>Redukcja ilości ścieków odprowadzanych do kanalizacji sanitarnej</w:t>
      </w:r>
      <w:r w:rsidR="004F2F24" w:rsidRPr="004F2F24">
        <w:rPr>
          <w:rFonts w:cstheme="minorHAnsi"/>
          <w:sz w:val="22"/>
          <w:szCs w:val="22"/>
        </w:rPr>
        <w:t xml:space="preserve"> </w:t>
      </w:r>
      <w:r w:rsidR="004F2F24">
        <w:rPr>
          <w:rFonts w:cstheme="minorHAnsi"/>
          <w:sz w:val="22"/>
          <w:szCs w:val="22"/>
        </w:rPr>
        <w:t>dla Systemu Budynku Jednorodzinnego</w:t>
      </w:r>
      <w:r w:rsidR="00DF0113">
        <w:rPr>
          <w:rFonts w:cstheme="minorHAnsi"/>
          <w:sz w:val="22"/>
          <w:szCs w:val="22"/>
        </w:rPr>
        <w:t>”,</w:t>
      </w:r>
    </w:p>
    <w:p w14:paraId="17912FA8" w14:textId="24356EF4" w:rsidR="00DF0113" w:rsidRPr="00DF0113" w:rsidRDefault="00DF0113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39BD7856" w14:textId="2D94A8B0" w:rsidR="00DC5E9F" w:rsidRDefault="00DC5E9F">
      <w:pPr>
        <w:rPr>
          <w:rFonts w:cstheme="minorHAnsi"/>
          <w:sz w:val="22"/>
          <w:szCs w:val="22"/>
        </w:rPr>
      </w:pPr>
    </w:p>
    <w:p w14:paraId="13E28614" w14:textId="618ECFD9" w:rsidR="00BD6073" w:rsidRPr="008A4244" w:rsidRDefault="00BD6073" w:rsidP="66B630BC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11" w:name="_Toc72409578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Kryteria Wyboru </w:t>
      </w:r>
      <w:r w:rsidR="006073CA" w:rsidRPr="008A4244">
        <w:rPr>
          <w:rFonts w:eastAsia="Times New Roman"/>
          <w:color w:val="C00000"/>
          <w:sz w:val="26"/>
          <w:szCs w:val="26"/>
          <w:lang w:eastAsia="pl-PL"/>
        </w:rPr>
        <w:t xml:space="preserve">Uczestników Przedsięwzięcia </w:t>
      </w:r>
      <w:r w:rsidRPr="008A4244">
        <w:rPr>
          <w:rFonts w:eastAsia="Times New Roman"/>
          <w:color w:val="C00000"/>
          <w:sz w:val="26"/>
          <w:szCs w:val="26"/>
          <w:lang w:eastAsia="pl-PL"/>
        </w:rPr>
        <w:t>do Etapu II</w:t>
      </w:r>
      <w:bookmarkEnd w:id="11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</w:p>
    <w:p w14:paraId="0AA17B0A" w14:textId="1ECA6DA8" w:rsidR="0088414C" w:rsidRPr="00DD26C0" w:rsidRDefault="0088414C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wyboru Wykonawcy lub </w:t>
      </w:r>
      <w:r w:rsidR="006073CA" w:rsidRPr="66B630BC">
        <w:rPr>
          <w:sz w:val="22"/>
          <w:szCs w:val="22"/>
        </w:rPr>
        <w:t xml:space="preserve">innych Uczestników Przedsięwzięcia </w:t>
      </w:r>
      <w:r w:rsidRPr="66B630BC">
        <w:rPr>
          <w:sz w:val="22"/>
          <w:szCs w:val="22"/>
        </w:rPr>
        <w:t xml:space="preserve">do Etapu II na podstawie złożonych przez </w:t>
      </w:r>
      <w:r w:rsidR="006073CA" w:rsidRPr="66B630BC">
        <w:rPr>
          <w:sz w:val="22"/>
          <w:szCs w:val="22"/>
        </w:rPr>
        <w:t xml:space="preserve">Uczestników Przedsięwzięcia </w:t>
      </w:r>
      <w:r w:rsidRPr="66B630BC">
        <w:rPr>
          <w:sz w:val="22"/>
          <w:szCs w:val="22"/>
        </w:rPr>
        <w:t>Wyników Prac Etapu I. Wyniki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Etapu I, które </w:t>
      </w:r>
      <w:r w:rsidR="006073CA" w:rsidRPr="66B630BC">
        <w:rPr>
          <w:sz w:val="22"/>
          <w:szCs w:val="22"/>
        </w:rPr>
        <w:t xml:space="preserve">Uczestnicy Przedsięwzięcia </w:t>
      </w:r>
      <w:r w:rsidRPr="66B630BC">
        <w:rPr>
          <w:sz w:val="22"/>
          <w:szCs w:val="22"/>
        </w:rPr>
        <w:t>zobligowani są złożyć, wraz z terminami ich złożenia</w:t>
      </w:r>
      <w:r w:rsidR="00327A25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wskazano w Załączniku nr 4</w:t>
      </w:r>
      <w:r w:rsidR="000F0EA3" w:rsidRPr="66B630BC">
        <w:rPr>
          <w:sz w:val="22"/>
          <w:szCs w:val="22"/>
        </w:rPr>
        <w:t xml:space="preserve"> do Regulaminu</w:t>
      </w:r>
      <w:r w:rsidRPr="66B630BC">
        <w:rPr>
          <w:sz w:val="22"/>
          <w:szCs w:val="22"/>
        </w:rPr>
        <w:t xml:space="preserve">. </w:t>
      </w:r>
    </w:p>
    <w:p w14:paraId="61B97859" w14:textId="6183C9F9" w:rsidR="003C0805" w:rsidRPr="00DD26C0" w:rsidRDefault="003C0805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przeprowadzi ocenę </w:t>
      </w:r>
      <w:r w:rsidR="0088414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yników Prac Etapu I </w:t>
      </w:r>
      <w:r w:rsidR="00AF6F6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 następujący sposób: </w:t>
      </w:r>
    </w:p>
    <w:p w14:paraId="2BB524E8" w14:textId="03499727" w:rsidR="003C0805" w:rsidRPr="00DD26C0" w:rsidRDefault="003C0805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</w:t>
      </w:r>
      <w:r w:rsidR="001C3352" w:rsidRPr="66B630BC">
        <w:rPr>
          <w:sz w:val="22"/>
          <w:szCs w:val="22"/>
        </w:rPr>
        <w:t>weryfikacji złożenia</w:t>
      </w:r>
      <w:r w:rsidRPr="66B630BC">
        <w:rPr>
          <w:sz w:val="22"/>
          <w:szCs w:val="22"/>
        </w:rPr>
        <w:t xml:space="preserve"> Wyników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Etapu I</w:t>
      </w:r>
      <w:r w:rsidR="001C3352" w:rsidRPr="66B630BC">
        <w:rPr>
          <w:sz w:val="22"/>
          <w:szCs w:val="22"/>
        </w:rPr>
        <w:t xml:space="preserve"> wskazanych w Załączniku nr 4 </w:t>
      </w:r>
      <w:r w:rsidR="00C23E82" w:rsidRPr="66B630BC">
        <w:rPr>
          <w:sz w:val="22"/>
          <w:szCs w:val="22"/>
        </w:rPr>
        <w:t xml:space="preserve">do Regulaminu </w:t>
      </w:r>
      <w:r w:rsidR="001C3352" w:rsidRPr="66B630BC">
        <w:rPr>
          <w:sz w:val="22"/>
          <w:szCs w:val="22"/>
        </w:rPr>
        <w:t>oraz ich kompletności</w:t>
      </w:r>
      <w:r w:rsidRPr="66B630BC">
        <w:rPr>
          <w:sz w:val="22"/>
          <w:szCs w:val="22"/>
        </w:rPr>
        <w:t>,</w:t>
      </w:r>
    </w:p>
    <w:p w14:paraId="092947C2" w14:textId="02186251" w:rsidR="003C0805" w:rsidRPr="00DD26C0" w:rsidRDefault="007E25E2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na </w:t>
      </w:r>
      <w:r w:rsidR="00AD61E8" w:rsidRPr="66B630BC">
        <w:rPr>
          <w:sz w:val="22"/>
          <w:szCs w:val="22"/>
        </w:rPr>
        <w:t xml:space="preserve">podstawie podsumowania wyników </w:t>
      </w:r>
      <w:r w:rsidR="00327A25" w:rsidRPr="66B630BC">
        <w:rPr>
          <w:sz w:val="22"/>
          <w:szCs w:val="22"/>
        </w:rPr>
        <w:t>T</w:t>
      </w:r>
      <w:r w:rsidRPr="66B630BC">
        <w:rPr>
          <w:sz w:val="22"/>
          <w:szCs w:val="22"/>
        </w:rPr>
        <w:t xml:space="preserve">estów </w:t>
      </w:r>
      <w:r w:rsidR="00327A25" w:rsidRPr="66B630BC">
        <w:rPr>
          <w:sz w:val="22"/>
          <w:szCs w:val="22"/>
        </w:rPr>
        <w:t>P</w:t>
      </w:r>
      <w:r w:rsidR="00AD61E8" w:rsidRPr="66B630BC">
        <w:rPr>
          <w:sz w:val="22"/>
          <w:szCs w:val="22"/>
        </w:rPr>
        <w:t>rototypu</w:t>
      </w:r>
      <w:r w:rsidR="000B0632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dokona weryfikacji czy przedstawione przez </w:t>
      </w:r>
      <w:r w:rsidR="009651DA" w:rsidRPr="66B630BC">
        <w:rPr>
          <w:sz w:val="22"/>
          <w:szCs w:val="22"/>
        </w:rPr>
        <w:t>Wykonawców</w:t>
      </w:r>
      <w:r w:rsidR="009A5D75" w:rsidRPr="66B630BC">
        <w:rPr>
          <w:sz w:val="22"/>
          <w:szCs w:val="22"/>
        </w:rPr>
        <w:t xml:space="preserve"> </w:t>
      </w:r>
      <w:r w:rsidR="009227BB" w:rsidRPr="66B630BC">
        <w:rPr>
          <w:sz w:val="22"/>
          <w:szCs w:val="22"/>
        </w:rPr>
        <w:t xml:space="preserve">Prototypy </w:t>
      </w:r>
      <w:r w:rsidRPr="66B630BC">
        <w:rPr>
          <w:sz w:val="22"/>
          <w:szCs w:val="22"/>
        </w:rPr>
        <w:t xml:space="preserve">przeszły </w:t>
      </w:r>
      <w:r w:rsidR="00327A25" w:rsidRPr="66B630BC">
        <w:rPr>
          <w:sz w:val="22"/>
          <w:szCs w:val="22"/>
        </w:rPr>
        <w:t>T</w:t>
      </w:r>
      <w:r w:rsidR="002E30D7" w:rsidRPr="66B630BC">
        <w:rPr>
          <w:sz w:val="22"/>
          <w:szCs w:val="22"/>
        </w:rPr>
        <w:t xml:space="preserve">esty </w:t>
      </w:r>
      <w:r w:rsidRPr="66B630BC">
        <w:rPr>
          <w:sz w:val="22"/>
          <w:szCs w:val="22"/>
        </w:rPr>
        <w:t>pozytywnie,</w:t>
      </w:r>
    </w:p>
    <w:p w14:paraId="2128932D" w14:textId="0492A23F" w:rsidR="00905143" w:rsidRPr="00DD26C0" w:rsidRDefault="00327A25" w:rsidP="0083538D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Zamawiający dokona oceny Z</w:t>
      </w:r>
      <w:r w:rsidR="007E25E2" w:rsidRPr="00DD26C0">
        <w:rPr>
          <w:rFonts w:cstheme="minorHAnsi"/>
          <w:sz w:val="22"/>
          <w:szCs w:val="22"/>
        </w:rPr>
        <w:t xml:space="preserve">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9651DA">
        <w:rPr>
          <w:rFonts w:cstheme="minorHAnsi"/>
          <w:sz w:val="22"/>
          <w:szCs w:val="22"/>
        </w:rPr>
        <w:t>Wykonawców</w:t>
      </w:r>
      <w:r w:rsidR="007E25E2" w:rsidRPr="00DD26C0">
        <w:rPr>
          <w:rFonts w:cstheme="minorHAnsi"/>
          <w:sz w:val="22"/>
          <w:szCs w:val="22"/>
        </w:rPr>
        <w:t>, a następni</w:t>
      </w:r>
      <w:r w:rsidR="00BD2EC6" w:rsidRPr="00DD26C0">
        <w:rPr>
          <w:rFonts w:cstheme="minorHAnsi"/>
          <w:sz w:val="22"/>
          <w:szCs w:val="22"/>
        </w:rPr>
        <w:t>e wyliczy w</w:t>
      </w:r>
      <w:r w:rsidR="007E25E2" w:rsidRPr="00DD26C0">
        <w:rPr>
          <w:rFonts w:cstheme="minorHAnsi"/>
          <w:sz w:val="22"/>
          <w:szCs w:val="22"/>
        </w:rPr>
        <w:t xml:space="preserve">ynik oceny merytorycznej dla każdego </w:t>
      </w:r>
      <w:r w:rsidR="009651DA">
        <w:rPr>
          <w:rFonts w:cstheme="minorHAnsi"/>
          <w:sz w:val="22"/>
          <w:szCs w:val="22"/>
        </w:rPr>
        <w:t>Wykonawc</w:t>
      </w:r>
      <w:r w:rsidR="00DB4648">
        <w:rPr>
          <w:rFonts w:cstheme="minorHAnsi"/>
          <w:sz w:val="22"/>
          <w:szCs w:val="22"/>
        </w:rPr>
        <w:t>y</w:t>
      </w:r>
      <w:r w:rsidR="007E25E2" w:rsidRPr="00DD26C0">
        <w:rPr>
          <w:rFonts w:cstheme="minorHAnsi"/>
          <w:sz w:val="22"/>
          <w:szCs w:val="22"/>
        </w:rPr>
        <w:t>.</w:t>
      </w:r>
      <w:r w:rsidR="00DB3423" w:rsidRPr="00DD26C0">
        <w:rPr>
          <w:rFonts w:cstheme="minorHAnsi"/>
          <w:sz w:val="22"/>
          <w:szCs w:val="22"/>
        </w:rPr>
        <w:t xml:space="preserve"> </w:t>
      </w:r>
    </w:p>
    <w:p w14:paraId="15D51683" w14:textId="4404028B" w:rsidR="00905143" w:rsidRPr="008A4244" w:rsidRDefault="0090514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2" w:name="_Toc72409579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złożenia Wyników Prac Etapu I</w:t>
      </w:r>
      <w:bookmarkEnd w:id="12"/>
    </w:p>
    <w:p w14:paraId="2ACD6B92" w14:textId="0A0527A2" w:rsidR="00905143" w:rsidRPr="00DD26C0" w:rsidRDefault="00905143" w:rsidP="70856692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</w:t>
      </w:r>
      <w:r w:rsidR="00481AAD" w:rsidRPr="66B630BC">
        <w:rPr>
          <w:sz w:val="22"/>
          <w:szCs w:val="22"/>
        </w:rPr>
        <w:t>wiający dokona weryfikacji złożo</w:t>
      </w:r>
      <w:r w:rsidRPr="66B630BC">
        <w:rPr>
          <w:sz w:val="22"/>
          <w:szCs w:val="22"/>
        </w:rPr>
        <w:t>n</w:t>
      </w:r>
      <w:r w:rsidR="00DB75BD" w:rsidRPr="66B630BC">
        <w:rPr>
          <w:sz w:val="22"/>
          <w:szCs w:val="22"/>
        </w:rPr>
        <w:t>ych</w:t>
      </w:r>
      <w:r w:rsidRPr="66B630BC">
        <w:rPr>
          <w:sz w:val="22"/>
          <w:szCs w:val="22"/>
        </w:rPr>
        <w:t xml:space="preserve"> przez Wykonawcę Wyników Prac Etapu I na zasadzie „złożono/nie</w:t>
      </w:r>
      <w:r w:rsidR="00AD61E8" w:rsidRPr="66B630BC">
        <w:rPr>
          <w:sz w:val="22"/>
          <w:szCs w:val="22"/>
        </w:rPr>
        <w:t xml:space="preserve"> złożono” oraz ich kompletności</w:t>
      </w:r>
      <w:r w:rsidR="008E7543" w:rsidRPr="66B630BC">
        <w:rPr>
          <w:sz w:val="22"/>
          <w:szCs w:val="22"/>
        </w:rPr>
        <w:t xml:space="preserve"> i zgodności z oczekiwaniami podanymi w Załączniku 4 do Regulaminu</w:t>
      </w:r>
      <w:r w:rsidRPr="66B630BC">
        <w:rPr>
          <w:sz w:val="22"/>
          <w:szCs w:val="22"/>
        </w:rPr>
        <w:t xml:space="preserve">. </w:t>
      </w:r>
    </w:p>
    <w:p w14:paraId="39CA6FDE" w14:textId="3C060132" w:rsidR="00905143" w:rsidRDefault="0090514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8A5E37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2E308CC6" w14:textId="6BFE8526" w:rsidR="00BA76BD" w:rsidRPr="008A4244" w:rsidRDefault="00BA76BD" w:rsidP="00BA76B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3" w:name="_Toc72409580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wyników Testów Prototypów</w:t>
      </w:r>
      <w:bookmarkEnd w:id="13"/>
    </w:p>
    <w:p w14:paraId="58F1B144" w14:textId="59FF6E9E" w:rsidR="00343AC3" w:rsidRDefault="00BA76BD" w:rsidP="00343AC3">
      <w:pPr>
        <w:spacing w:after="16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Zgodnie z zapisami Załącznika 4, Prototypy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poddawane są Testom po zakończeniu Prac B+R, odbywających się w ramach Etapu I. W ramach Testów Prototypu sprawdzane jest m.in. osiągnięcie przez Prototyp deklarowanych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Parametrów Konkursowych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br/>
      </w:r>
      <w:r w:rsidR="0045301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KON1.1A – KON1.6A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Weryfikowane są także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OBL1.7- 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wskazane w Załączniku 1 do Regulaminu.</w:t>
      </w:r>
    </w:p>
    <w:p w14:paraId="57D4BFBF" w14:textId="2046D8A3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Testy przeprowadzane są zgodnie z wytycznymi zawartymi w Załączniku 4 do Regulaminu. Po zakończeniu Testów Zamawiający na podstawie rzeczywistych wyników uzyskiwanych przez Prototypy przygotowuje podsumowanie zawierające: </w:t>
      </w:r>
    </w:p>
    <w:p w14:paraId="17CCF149" w14:textId="3FBDDEAE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1.</w:t>
      </w:r>
      <w:r>
        <w:tab/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Wyniki poszczególnych Testów dla Prototypów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7214AC3" w14:textId="03D5CDCD" w:rsidR="00DF0113" w:rsidRDefault="00BA76BD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2.</w:t>
      </w:r>
      <w:r>
        <w:tab/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Przeliczoną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zgodnie z wytycznymi z Załącznika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 do Regulaminu Zaktualizowaną Ofertę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 których Prototyp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y zostały dopuszczone do Testów,</w:t>
      </w:r>
    </w:p>
    <w:p w14:paraId="020F8C42" w14:textId="2FCE67D2" w:rsidR="00DF0113" w:rsidRPr="00DF0113" w:rsidRDefault="00DF0113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3.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Informacje, czy Prototyp każdego z </w:t>
      </w:r>
      <w:r w:rsidR="009227B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spełnił w ramach Testów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Pr="00DF011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 </w:t>
      </w:r>
      <w:r w:rsidR="00275E56" w:rsidRPr="7D277155">
        <w:rPr>
          <w:rStyle w:val="Domylnaczcionkaakapitu1"/>
          <w:color w:val="000000" w:themeColor="text1"/>
          <w:sz w:val="22"/>
          <w:szCs w:val="22"/>
          <w:lang w:eastAsia="pl-PL"/>
        </w:rPr>
        <w:lastRenderedPageBreak/>
        <w:t>przedstawionymi w Załączniku 1 do Regulaminu oraz co najmniej parametrami Wymagań Konkursowych KON 1.1A – KON 1.6A zadeklarowanymi przez Wykonawcę w Ofercie</w:t>
      </w:r>
      <w:r w:rsidR="00343AC3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275E56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0D483B1" w14:textId="34322087" w:rsid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>
        <w:tab/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Informacje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czy Prototyp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osiągnął w ramach Testów deklarowane wartości Parametrów Konkursowych z dopuszczalną Granicą Błędu.</w:t>
      </w:r>
    </w:p>
    <w:p w14:paraId="4B46125D" w14:textId="77777777" w:rsidR="00DF0113" w:rsidRP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3CCE1B6" w14:textId="2CBAA8D5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Zamawiający dokonuje porównania wyników Wymagań Konkursowych otrzymanych podczas Testów na Prototypach, do war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tości podanych przez Wykonawcę w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Ofercie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zaktualizowanej po zakończeniu  Prac Etapu I, 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następujący sposób: </w:t>
      </w:r>
    </w:p>
    <w:p w14:paraId="55FBD6BC" w14:textId="5DA4D25A" w:rsidR="00BA76BD" w:rsidRPr="0045301A" w:rsidRDefault="0045301A" w:rsidP="0045301A">
      <w:pPr>
        <w:pStyle w:val="Akapitzlist"/>
        <w:numPr>
          <w:ilvl w:val="0"/>
          <w:numId w:val="25"/>
        </w:num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j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eśli wartości Wymagań Konkursowych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wypracowanych w ramach Testów na Prototypach są zbieżne w Granicy Błędu lub wyższe w stosunku do wartości Wymagań Konkursowych podanych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Wykonawcę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 Załączniku nr 3, oznacza to, że </w:t>
      </w:r>
      <w:r w:rsidR="001211CE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Wykonawc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spełnił Wymagania Konkursowe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 otrzymuje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liczbę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punktów zgodnie z Tabelą </w:t>
      </w:r>
      <w:r w:rsidR="00CD1CBB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2D7D303" w14:textId="1A4EB693" w:rsidR="00BA76BD" w:rsidRPr="001211CE" w:rsidRDefault="00BA76BD" w:rsidP="001211CE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podstawie ww. podsumowania, Zamawiający weryfikuje, czy dany 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>Wykonawca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uzyskał wynik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pozytywny dla Testów Prototypu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F2C56E0" w14:textId="23EB88EB" w:rsidR="007E25E2" w:rsidRPr="008A4244" w:rsidRDefault="003A6C2A" w:rsidP="66B630BC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14" w:name="_Toc72409581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Ocena zaktualizowanej </w:t>
      </w:r>
      <w:r w:rsidR="000708A1" w:rsidRPr="008A4244">
        <w:rPr>
          <w:rFonts w:eastAsia="Times New Roman"/>
          <w:color w:val="C00000"/>
          <w:sz w:val="26"/>
          <w:szCs w:val="26"/>
          <w:lang w:eastAsia="pl-PL"/>
        </w:rPr>
        <w:t xml:space="preserve">Oferty </w:t>
      </w:r>
      <w:r w:rsidR="001E00F8" w:rsidRPr="008A4244">
        <w:rPr>
          <w:rFonts w:eastAsia="Times New Roman"/>
          <w:color w:val="C00000"/>
          <w:sz w:val="26"/>
          <w:szCs w:val="26"/>
          <w:lang w:eastAsia="pl-PL"/>
        </w:rPr>
        <w:t>Uczestników Przedsięwzięcia</w:t>
      </w:r>
      <w:bookmarkEnd w:id="14"/>
    </w:p>
    <w:p w14:paraId="743E798A" w14:textId="3AC695B3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8A5E37" w:rsidRPr="00DD26C0">
        <w:rPr>
          <w:rFonts w:cstheme="minorHAnsi"/>
          <w:sz w:val="22"/>
          <w:szCs w:val="22"/>
        </w:rPr>
        <w:t xml:space="preserve">Ofertę </w:t>
      </w:r>
      <w:r w:rsidR="00236128" w:rsidRPr="00DD26C0">
        <w:rPr>
          <w:rFonts w:cstheme="minorHAnsi"/>
          <w:sz w:val="22"/>
          <w:szCs w:val="22"/>
        </w:rPr>
        <w:t>w</w:t>
      </w:r>
      <w:r w:rsidRPr="00DD26C0">
        <w:rPr>
          <w:rFonts w:cstheme="minorHAnsi"/>
          <w:sz w:val="22"/>
          <w:szCs w:val="22"/>
        </w:rPr>
        <w:t xml:space="preserve"> terminie określonym </w:t>
      </w:r>
      <w:r w:rsidR="00DF0113">
        <w:rPr>
          <w:rFonts w:cstheme="minorHAnsi"/>
          <w:sz w:val="22"/>
          <w:szCs w:val="22"/>
        </w:rPr>
        <w:br/>
      </w:r>
      <w:r w:rsidRPr="00DD26C0">
        <w:rPr>
          <w:rFonts w:cstheme="minorHAnsi"/>
          <w:sz w:val="22"/>
          <w:szCs w:val="22"/>
        </w:rPr>
        <w:t>w Załączniku 4 do Regulaminu</w:t>
      </w:r>
      <w:r w:rsidR="00BB0E4C" w:rsidRPr="00DD26C0">
        <w:rPr>
          <w:rFonts w:cstheme="minorHAnsi"/>
          <w:sz w:val="22"/>
          <w:szCs w:val="22"/>
        </w:rPr>
        <w:t xml:space="preserve">, w oparciu o uzyskane </w:t>
      </w:r>
      <w:r w:rsidR="008A5E37" w:rsidRPr="00DD26C0">
        <w:rPr>
          <w:rFonts w:cstheme="minorHAnsi"/>
          <w:sz w:val="22"/>
          <w:szCs w:val="22"/>
        </w:rPr>
        <w:t>W</w:t>
      </w:r>
      <w:r w:rsidR="00BB0E4C" w:rsidRPr="00DD26C0">
        <w:rPr>
          <w:rFonts w:cstheme="minorHAnsi"/>
          <w:sz w:val="22"/>
          <w:szCs w:val="22"/>
        </w:rPr>
        <w:t xml:space="preserve">yniki </w:t>
      </w:r>
      <w:r w:rsidRPr="00DD26C0">
        <w:rPr>
          <w:rFonts w:cstheme="minorHAnsi"/>
          <w:sz w:val="22"/>
          <w:szCs w:val="22"/>
        </w:rPr>
        <w:t>prac bada</w:t>
      </w:r>
      <w:r w:rsidR="009A6096" w:rsidRPr="00DD26C0">
        <w:rPr>
          <w:rFonts w:cstheme="minorHAnsi"/>
          <w:sz w:val="22"/>
          <w:szCs w:val="22"/>
        </w:rPr>
        <w:t>wczo-rozwojowych prowadzonych w </w:t>
      </w:r>
      <w:r w:rsidRPr="00DD26C0">
        <w:rPr>
          <w:rFonts w:cstheme="minorHAnsi"/>
          <w:sz w:val="22"/>
          <w:szCs w:val="22"/>
        </w:rPr>
        <w:t>Etapie I.</w:t>
      </w:r>
      <w:r w:rsidR="00031C84" w:rsidRPr="00DD26C0">
        <w:rPr>
          <w:rFonts w:cstheme="minorHAnsi"/>
          <w:sz w:val="22"/>
          <w:szCs w:val="22"/>
        </w:rPr>
        <w:t xml:space="preserve"> </w:t>
      </w:r>
      <w:r w:rsidR="00BC135C" w:rsidRPr="00DD26C0">
        <w:rPr>
          <w:rFonts w:cstheme="minorHAnsi"/>
          <w:sz w:val="22"/>
          <w:szCs w:val="22"/>
        </w:rPr>
        <w:t>Z</w:t>
      </w:r>
      <w:r w:rsidR="00031C84" w:rsidRPr="00DD26C0">
        <w:rPr>
          <w:rFonts w:cstheme="minorHAnsi"/>
          <w:sz w:val="22"/>
          <w:szCs w:val="22"/>
        </w:rPr>
        <w:t xml:space="preserve">łożona przez Wykonawcę zaktualizowana </w:t>
      </w:r>
      <w:r w:rsidR="008A5E37" w:rsidRPr="00DD26C0">
        <w:rPr>
          <w:rFonts w:cstheme="minorHAnsi"/>
          <w:sz w:val="22"/>
          <w:szCs w:val="22"/>
        </w:rPr>
        <w:t xml:space="preserve">Oferta </w:t>
      </w:r>
      <w:r w:rsidR="00031C84"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4BCCFE8B" w14:textId="407072E6" w:rsidR="00BE0457" w:rsidRPr="00CD1CBB" w:rsidRDefault="00BC135C" w:rsidP="00CD1CBB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Zamawiający dokonuje o</w:t>
      </w:r>
      <w:r w:rsidR="00DB5DD1" w:rsidRPr="66B630BC">
        <w:rPr>
          <w:sz w:val="22"/>
          <w:szCs w:val="22"/>
        </w:rPr>
        <w:t xml:space="preserve">ceny merytorycznej </w:t>
      </w:r>
      <w:r w:rsidRPr="66B630BC">
        <w:rPr>
          <w:sz w:val="22"/>
          <w:szCs w:val="22"/>
        </w:rPr>
        <w:t xml:space="preserve">zaktualizowanej </w:t>
      </w:r>
      <w:r w:rsidR="008A5E37" w:rsidRPr="66B630BC">
        <w:rPr>
          <w:sz w:val="22"/>
          <w:szCs w:val="22"/>
        </w:rPr>
        <w:t xml:space="preserve">Oferty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="00DB5DD1" w:rsidRPr="66B630BC">
        <w:rPr>
          <w:sz w:val="22"/>
          <w:szCs w:val="22"/>
        </w:rPr>
        <w:t xml:space="preserve">pod kątem spełnienia kryteriów </w:t>
      </w:r>
      <w:r w:rsidR="008A5E3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DB5DD1" w:rsidRPr="66B630BC">
        <w:rPr>
          <w:sz w:val="22"/>
          <w:szCs w:val="22"/>
        </w:rPr>
        <w:t xml:space="preserve">ych, </w:t>
      </w:r>
      <w:r w:rsidR="00B76B85" w:rsidRPr="66B630BC">
        <w:rPr>
          <w:sz w:val="22"/>
          <w:szCs w:val="22"/>
        </w:rPr>
        <w:t>Wymagań</w:t>
      </w:r>
      <w:r w:rsidR="00DB5DD1" w:rsidRPr="66B630BC">
        <w:rPr>
          <w:sz w:val="22"/>
          <w:szCs w:val="22"/>
        </w:rPr>
        <w:t xml:space="preserve"> </w:t>
      </w:r>
      <w:r w:rsidR="00870433" w:rsidRPr="66B630BC">
        <w:rPr>
          <w:sz w:val="22"/>
          <w:szCs w:val="22"/>
        </w:rPr>
        <w:t>Obligatoryjn</w:t>
      </w:r>
      <w:r w:rsidR="008A5E37" w:rsidRPr="66B630BC">
        <w:rPr>
          <w:sz w:val="22"/>
          <w:szCs w:val="22"/>
        </w:rPr>
        <w:t>ych</w:t>
      </w:r>
      <w:r w:rsidR="00DB5DD1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i</w:t>
      </w:r>
      <w:r w:rsidR="009D2049" w:rsidRPr="66B630BC">
        <w:rPr>
          <w:sz w:val="22"/>
          <w:szCs w:val="22"/>
        </w:rPr>
        <w:t xml:space="preserve"> </w:t>
      </w:r>
      <w:r w:rsidR="00BE0B80" w:rsidRPr="66B630BC">
        <w:rPr>
          <w:sz w:val="22"/>
          <w:szCs w:val="22"/>
        </w:rPr>
        <w:t xml:space="preserve">spełnienia innych </w:t>
      </w:r>
      <w:r w:rsidR="72430D5E" w:rsidRPr="66B630BC">
        <w:rPr>
          <w:sz w:val="22"/>
          <w:szCs w:val="22"/>
        </w:rPr>
        <w:t xml:space="preserve">wymaganych </w:t>
      </w:r>
      <w:r w:rsidR="00BE0B80" w:rsidRPr="66B630BC">
        <w:rPr>
          <w:sz w:val="22"/>
          <w:szCs w:val="22"/>
        </w:rPr>
        <w:t>elementów</w:t>
      </w:r>
      <w:r w:rsidR="191B95B5" w:rsidRPr="66B630BC">
        <w:rPr>
          <w:sz w:val="22"/>
          <w:szCs w:val="22"/>
        </w:rPr>
        <w:t xml:space="preserve"> Wniosku </w:t>
      </w:r>
      <w:r w:rsidR="00BE0B80" w:rsidRPr="66B630BC">
        <w:rPr>
          <w:sz w:val="22"/>
          <w:szCs w:val="22"/>
        </w:rPr>
        <w:t xml:space="preserve"> </w:t>
      </w:r>
      <w:r w:rsidR="264C91F1" w:rsidRPr="66B630BC">
        <w:rPr>
          <w:sz w:val="22"/>
          <w:szCs w:val="22"/>
        </w:rPr>
        <w:t>(</w:t>
      </w:r>
      <w:r w:rsidR="003456A1" w:rsidRPr="66B630BC">
        <w:rPr>
          <w:sz w:val="22"/>
          <w:szCs w:val="22"/>
        </w:rPr>
        <w:t>Wymagań Jakościowych</w:t>
      </w:r>
      <w:r w:rsidR="1CF6D067" w:rsidRPr="66B630BC">
        <w:rPr>
          <w:sz w:val="22"/>
          <w:szCs w:val="22"/>
        </w:rPr>
        <w:t>)</w:t>
      </w:r>
      <w:r w:rsidR="57FC165B" w:rsidRPr="66B630BC">
        <w:rPr>
          <w:sz w:val="22"/>
          <w:szCs w:val="22"/>
        </w:rPr>
        <w:t>,</w:t>
      </w:r>
      <w:r w:rsidR="00064305" w:rsidRPr="66B630BC">
        <w:rPr>
          <w:sz w:val="22"/>
          <w:szCs w:val="22"/>
        </w:rPr>
        <w:t xml:space="preserve"> </w:t>
      </w:r>
      <w:r w:rsidR="009A5A11" w:rsidRPr="66B630BC">
        <w:rPr>
          <w:sz w:val="22"/>
          <w:szCs w:val="22"/>
        </w:rPr>
        <w:t>stosując wprost Rozdział 2.2. tego Załącznika nr 5 do Regulaminu z zastrzeżeniem, że opisy kryteriów z tego rozdziału będą odnoszone w miejsce Wniosku do zaktualizowanej Oferty.</w:t>
      </w:r>
    </w:p>
    <w:p w14:paraId="040BC6D9" w14:textId="51278BCE" w:rsidR="007E25E2" w:rsidRPr="008A4244" w:rsidRDefault="007E25E2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5" w:name="_Toc72409582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15"/>
    </w:p>
    <w:p w14:paraId="4492CA89" w14:textId="3228A2DA" w:rsidR="00444E69" w:rsidRPr="00DD26C0" w:rsidRDefault="00BD6073" w:rsidP="66B630BC">
      <w:pPr>
        <w:spacing w:after="160" w:line="276" w:lineRule="auto"/>
        <w:jc w:val="both"/>
        <w:rPr>
          <w:b/>
          <w:bCs/>
          <w:sz w:val="22"/>
          <w:szCs w:val="22"/>
        </w:rPr>
      </w:pPr>
      <w:r w:rsidRPr="66B630BC">
        <w:rPr>
          <w:sz w:val="22"/>
          <w:szCs w:val="22"/>
        </w:rPr>
        <w:t xml:space="preserve">Wynik oceny merytorycznej Wyników Prac Etapu I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>będzie liczony jako suma punktów uzyskanych</w:t>
      </w:r>
      <w:r w:rsidR="007E25E2" w:rsidRPr="66B630BC">
        <w:rPr>
          <w:sz w:val="22"/>
          <w:szCs w:val="22"/>
        </w:rPr>
        <w:t xml:space="preserve"> przez zaktualizowaną </w:t>
      </w:r>
      <w:r w:rsidR="003456A1" w:rsidRPr="66B630BC">
        <w:rPr>
          <w:sz w:val="22"/>
          <w:szCs w:val="22"/>
        </w:rPr>
        <w:t>Ofert</w:t>
      </w:r>
      <w:r w:rsidR="007E25E2" w:rsidRPr="66B630BC">
        <w:rPr>
          <w:sz w:val="22"/>
          <w:szCs w:val="22"/>
        </w:rPr>
        <w:t xml:space="preserve">ę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 xml:space="preserve">w ramach </w:t>
      </w:r>
      <w:r w:rsidR="00AF6F6C" w:rsidRPr="66B630BC">
        <w:rPr>
          <w:sz w:val="22"/>
          <w:szCs w:val="22"/>
        </w:rPr>
        <w:t xml:space="preserve">kryteriów </w:t>
      </w:r>
      <w:r w:rsidR="00A2177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1211CE" w:rsidRPr="66B630BC">
        <w:rPr>
          <w:sz w:val="22"/>
          <w:szCs w:val="22"/>
        </w:rPr>
        <w:t xml:space="preserve">ych </w:t>
      </w:r>
      <w:r w:rsidR="7E0516B1" w:rsidRPr="66B630BC">
        <w:rPr>
          <w:sz w:val="22"/>
          <w:szCs w:val="22"/>
        </w:rPr>
        <w:t xml:space="preserve">oraz spełnienia innych </w:t>
      </w:r>
      <w:r w:rsidR="51957FF7" w:rsidRPr="66B630BC">
        <w:rPr>
          <w:sz w:val="22"/>
          <w:szCs w:val="22"/>
        </w:rPr>
        <w:t xml:space="preserve">wymaganych </w:t>
      </w:r>
      <w:r w:rsidR="7E0516B1" w:rsidRPr="66B630BC">
        <w:rPr>
          <w:sz w:val="22"/>
          <w:szCs w:val="22"/>
        </w:rPr>
        <w:t>elementów</w:t>
      </w:r>
      <w:r w:rsidR="3B668207" w:rsidRPr="66B630BC">
        <w:rPr>
          <w:sz w:val="22"/>
          <w:szCs w:val="22"/>
        </w:rPr>
        <w:t xml:space="preserve"> </w:t>
      </w:r>
      <w:r w:rsidR="3F873029" w:rsidRPr="66B630BC">
        <w:rPr>
          <w:sz w:val="22"/>
          <w:szCs w:val="22"/>
        </w:rPr>
        <w:t>Wniosku (</w:t>
      </w:r>
      <w:r w:rsidR="003456A1" w:rsidRPr="66B630BC">
        <w:rPr>
          <w:sz w:val="22"/>
          <w:szCs w:val="22"/>
        </w:rPr>
        <w:t>Wymagań Jakościowych</w:t>
      </w:r>
      <w:r w:rsidR="578A83E4" w:rsidRPr="66B630BC">
        <w:rPr>
          <w:sz w:val="22"/>
          <w:szCs w:val="22"/>
        </w:rPr>
        <w:t>)</w:t>
      </w:r>
      <w:r w:rsidR="008309B3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pomnożonych odpowiednio przez wagi nadane zgodnie z Tabelą </w:t>
      </w:r>
      <w:r w:rsidR="00CD1CBB">
        <w:rPr>
          <w:sz w:val="22"/>
          <w:szCs w:val="22"/>
        </w:rPr>
        <w:t>10</w:t>
      </w:r>
      <w:r w:rsidR="009A2DEA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poniżej:</w:t>
      </w:r>
    </w:p>
    <w:p w14:paraId="18269746" w14:textId="791D961A" w:rsidR="00BD6073" w:rsidRPr="00DD26C0" w:rsidRDefault="00A922CA" w:rsidP="56E62321">
      <w:pPr>
        <w:rPr>
          <w:b/>
          <w:bCs/>
          <w:sz w:val="22"/>
          <w:szCs w:val="22"/>
        </w:rPr>
      </w:pPr>
      <w:r w:rsidRPr="41FE4D42">
        <w:rPr>
          <w:b/>
          <w:bCs/>
          <w:sz w:val="22"/>
          <w:szCs w:val="22"/>
        </w:rPr>
        <w:t xml:space="preserve">Tabela </w:t>
      </w:r>
      <w:r w:rsidR="00CD1CBB" w:rsidRPr="41FE4D42">
        <w:rPr>
          <w:b/>
          <w:bCs/>
          <w:sz w:val="22"/>
          <w:szCs w:val="22"/>
        </w:rPr>
        <w:t>10</w:t>
      </w:r>
      <w:r w:rsidR="00DB5DD1" w:rsidRPr="41FE4D42">
        <w:rPr>
          <w:b/>
          <w:bCs/>
          <w:sz w:val="22"/>
          <w:szCs w:val="22"/>
        </w:rPr>
        <w:t xml:space="preserve">. </w:t>
      </w:r>
      <w:r w:rsidR="00BD6073" w:rsidRPr="41FE4D42">
        <w:rPr>
          <w:b/>
          <w:bCs/>
          <w:sz w:val="22"/>
          <w:szCs w:val="22"/>
        </w:rPr>
        <w:t>Wagi poszczególnych składników Wyniku oceny merytorycznej Wyników Prac Etapu I</w:t>
      </w:r>
    </w:p>
    <w:p w14:paraId="322C6E8D" w14:textId="77777777" w:rsidR="00BE0457" w:rsidRPr="00DD26C0" w:rsidRDefault="00BE0457" w:rsidP="00BE0457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E0457" w:rsidRPr="00DD26C0" w14:paraId="0499FFB6" w14:textId="77777777" w:rsidTr="41FE4D42">
        <w:trPr>
          <w:cantSplit/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6D99E81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lastRenderedPageBreak/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4468D40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E0457" w:rsidRPr="00DD26C0" w14:paraId="61712473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2F39853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Jednorodzinnego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76276C42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BE0457" w:rsidRPr="00DD26C0" w14:paraId="086EA80F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C902F03" w14:textId="77777777" w:rsidR="00BE0457" w:rsidRPr="00DD26C0" w:rsidRDefault="00BE0457" w:rsidP="00615375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52685AC2" w14:textId="40F09779" w:rsidR="00BE0457" w:rsidRPr="1C03BBD4" w:rsidRDefault="00BE0457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CB7068">
              <w:rPr>
                <w:rFonts w:asciiTheme="minorHAnsi" w:hAnsiTheme="minorHAnsi" w:cstheme="minorBidi"/>
                <w:sz w:val="22"/>
                <w:szCs w:val="22"/>
              </w:rPr>
              <w:t>30</w:t>
            </w:r>
          </w:p>
        </w:tc>
      </w:tr>
      <w:tr w:rsidR="00BE0457" w:rsidRPr="00DD26C0" w14:paraId="6189558A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18320A4A" w14:textId="1887681A" w:rsidR="00BE0457" w:rsidRPr="1C03BBD4" w:rsidRDefault="00BE0457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w zakresie 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2AA5A71F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2C16D42" w14:textId="37FF90D6" w:rsidR="00BE0457" w:rsidRPr="1C03BBD4" w:rsidRDefault="00CB7068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0,10</w:t>
            </w:r>
          </w:p>
        </w:tc>
      </w:tr>
      <w:tr w:rsidR="00BE0457" w:rsidRPr="00DD26C0" w14:paraId="2BE0E23D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6CA383CB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wymaganych elementów Wniosku (Wymagań Jakościowych)</w:t>
            </w:r>
          </w:p>
        </w:tc>
        <w:tc>
          <w:tcPr>
            <w:tcW w:w="2410" w:type="dxa"/>
            <w:vAlign w:val="center"/>
          </w:tcPr>
          <w:p w14:paraId="5803FBD4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25</w:t>
            </w:r>
          </w:p>
        </w:tc>
      </w:tr>
    </w:tbl>
    <w:p w14:paraId="6D53F90D" w14:textId="77777777" w:rsidR="00BE0457" w:rsidRDefault="00BE0457" w:rsidP="00BE0457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49865F15" w14:textId="77777777" w:rsidR="00BE0457" w:rsidRPr="00DD26C0" w:rsidRDefault="00BE0457" w:rsidP="00BE0457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42FA901B" w14:textId="5A627E98" w:rsidR="00BE0457" w:rsidRPr="004F2F24" w:rsidRDefault="005910BD" w:rsidP="00BE0457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BE0457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21772FBB" w14:textId="77777777" w:rsidR="00BE0457" w:rsidRPr="00DD26C0" w:rsidRDefault="00BE0457" w:rsidP="00BE0457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746EDD31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>
        <w:rPr>
          <w:rFonts w:cstheme="minorHAnsi"/>
          <w:sz w:val="22"/>
        </w:rPr>
        <w:t xml:space="preserve"> </w:t>
      </w:r>
    </w:p>
    <w:p w14:paraId="5C288CD9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Konkursowych,</w:t>
      </w:r>
    </w:p>
    <w:p w14:paraId="1AB037FA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05F0B5DC" w14:textId="6E319DC3" w:rsidR="00BE0457" w:rsidRPr="00CB7068" w:rsidRDefault="00BE0457" w:rsidP="00BE0457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 </w:t>
      </w:r>
      <w:r w:rsidR="71A43323" w:rsidRPr="41FE4D42">
        <w:rPr>
          <w:sz w:val="22"/>
          <w:szCs w:val="22"/>
        </w:rPr>
        <w:t xml:space="preserve">Komercjalizacji i </w:t>
      </w:r>
      <w:r w:rsidR="6144B79B" w:rsidRPr="41FE4D42">
        <w:rPr>
          <w:sz w:val="22"/>
          <w:szCs w:val="22"/>
        </w:rPr>
        <w:t>C</w:t>
      </w:r>
      <w:r w:rsidR="71A43323" w:rsidRPr="41FE4D42">
        <w:rPr>
          <w:sz w:val="22"/>
          <w:szCs w:val="22"/>
        </w:rPr>
        <w:t xml:space="preserve">en Etapów, </w:t>
      </w:r>
      <w:r w:rsidRPr="41FE4D42">
        <w:rPr>
          <w:sz w:val="22"/>
          <w:szCs w:val="22"/>
        </w:rPr>
        <w:t>liczony jako suma punktów uzyskanych w ramach Kryteriów Wymagań Konkursowych,</w:t>
      </w:r>
    </w:p>
    <w:p w14:paraId="7E7D79BB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Pr="00DD26C0">
        <w:rPr>
          <w:rFonts w:eastAsia="Calibri" w:cstheme="minorHAnsi"/>
          <w:sz w:val="22"/>
          <w:szCs w:val="22"/>
        </w:rPr>
        <w:t>elementów Wniosku</w:t>
      </w:r>
      <w:r>
        <w:rPr>
          <w:rFonts w:eastAsia="Calibri" w:cstheme="minorHAnsi"/>
          <w:sz w:val="22"/>
          <w:szCs w:val="22"/>
        </w:rPr>
        <w:t xml:space="preserve"> -</w:t>
      </w:r>
      <w:r w:rsidRPr="00DD26C0">
        <w:rPr>
          <w:rFonts w:eastAsia="Calibri"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2EB3FFB5" w14:textId="77777777" w:rsidR="00BE0457" w:rsidRPr="00BA76BD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A65977F" w14:textId="77777777" w:rsidR="00BE0457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Wymaganie „</w:t>
      </w:r>
      <w:r w:rsidRPr="005E0C12">
        <w:rPr>
          <w:rFonts w:cstheme="minorHAnsi"/>
          <w:sz w:val="22"/>
          <w:szCs w:val="22"/>
        </w:rPr>
        <w:t>Redukcja zapotrzebowania na wodę z wodociągu</w:t>
      </w:r>
      <w:r>
        <w:rPr>
          <w:rFonts w:cstheme="minorHAnsi"/>
          <w:sz w:val="22"/>
          <w:szCs w:val="22"/>
        </w:rPr>
        <w:t xml:space="preserve"> dla Systemu Budynku Jednorodzinnego”,</w:t>
      </w:r>
    </w:p>
    <w:p w14:paraId="3671CDB0" w14:textId="77777777" w:rsidR="00BE0457" w:rsidRPr="005E0C12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Pr="000E383D">
        <w:rPr>
          <w:rFonts w:cstheme="minorHAnsi"/>
          <w:sz w:val="22"/>
          <w:szCs w:val="22"/>
        </w:rPr>
        <w:t>Redukcja ilości ścieków odprowadzanych do kanalizacji sanitarnej</w:t>
      </w:r>
      <w:r w:rsidRPr="004F2F24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dla Systemu Budynku Jednorodzinnego”,</w:t>
      </w:r>
    </w:p>
    <w:p w14:paraId="46EC97A7" w14:textId="77777777" w:rsidR="00BE0457" w:rsidRPr="00DF0113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7C4D965D" w14:textId="5D159111" w:rsidR="00AF6F6C" w:rsidRPr="00F976CB" w:rsidRDefault="334EC37F" w:rsidP="00F976CB">
      <w:pPr>
        <w:numPr>
          <w:ilvl w:val="0"/>
          <w:numId w:val="5"/>
        </w:numPr>
        <w:spacing w:before="240" w:after="240" w:line="259" w:lineRule="auto"/>
        <w:ind w:left="357" w:hanging="357"/>
        <w:outlineLvl w:val="2"/>
        <w:rPr>
          <w:rFonts w:eastAsiaTheme="minorEastAsia" w:cstheme="minorHAnsi"/>
          <w:color w:val="C00000"/>
          <w:sz w:val="26"/>
          <w:szCs w:val="26"/>
        </w:rPr>
      </w:pPr>
      <w:bookmarkStart w:id="16" w:name="_Toc72409583"/>
      <w:r w:rsidRPr="00F976CB">
        <w:rPr>
          <w:rFonts w:eastAsia="Calibri Light" w:cstheme="minorHAnsi"/>
          <w:color w:val="C00000"/>
          <w:sz w:val="26"/>
          <w:szCs w:val="26"/>
        </w:rPr>
        <w:t>Kryteria Oceny K</w:t>
      </w:r>
      <w:r w:rsidR="0001311B" w:rsidRPr="00F976CB">
        <w:rPr>
          <w:rFonts w:eastAsia="Calibri Light" w:cstheme="minorHAnsi"/>
          <w:color w:val="C00000"/>
          <w:sz w:val="26"/>
          <w:szCs w:val="26"/>
        </w:rPr>
        <w:t>ońcowej</w:t>
      </w:r>
      <w:r w:rsidR="001154E1" w:rsidRPr="00F976CB">
        <w:rPr>
          <w:rFonts w:eastAsia="Calibri Light" w:cstheme="minorHAnsi"/>
          <w:color w:val="C00000"/>
          <w:sz w:val="26"/>
          <w:szCs w:val="26"/>
        </w:rPr>
        <w:t xml:space="preserve"> po Etapie I</w:t>
      </w:r>
      <w:r w:rsidRPr="00F976CB">
        <w:rPr>
          <w:rFonts w:eastAsia="Calibri Light" w:cstheme="minorHAnsi"/>
          <w:color w:val="C00000"/>
          <w:sz w:val="26"/>
          <w:szCs w:val="26"/>
        </w:rPr>
        <w:t>I</w:t>
      </w:r>
      <w:bookmarkEnd w:id="16"/>
    </w:p>
    <w:p w14:paraId="71C53DF1" w14:textId="1BEAD7C5" w:rsidR="004705FA" w:rsidRPr="006F6F2C" w:rsidRDefault="450B59BD" w:rsidP="00CB7068">
      <w:pPr>
        <w:spacing w:after="24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CB7068">
        <w:rPr>
          <w:rFonts w:cstheme="minorHAnsi"/>
          <w:sz w:val="22"/>
          <w:szCs w:val="22"/>
        </w:rPr>
        <w:t>W ramach Oceny Końco</w:t>
      </w:r>
      <w:r w:rsidR="001154E1" w:rsidRPr="00CB7068">
        <w:rPr>
          <w:rFonts w:cstheme="minorHAnsi"/>
          <w:sz w:val="22"/>
          <w:szCs w:val="22"/>
        </w:rPr>
        <w:t>wej Przedsięwzięcia po Etapie I</w:t>
      </w:r>
      <w:r w:rsidRPr="00CB7068">
        <w:rPr>
          <w:rFonts w:cstheme="minorHAnsi"/>
          <w:sz w:val="22"/>
          <w:szCs w:val="22"/>
        </w:rPr>
        <w:t>I, Zamawiający dokona weryfik</w:t>
      </w:r>
      <w:r w:rsidR="006F68E1" w:rsidRPr="00CB7068">
        <w:rPr>
          <w:rFonts w:cstheme="minorHAnsi"/>
          <w:sz w:val="22"/>
          <w:szCs w:val="22"/>
        </w:rPr>
        <w:t>acji złożonych przez Wykonawcę/</w:t>
      </w:r>
      <w:r w:rsidR="009651DA" w:rsidRPr="00CB7068">
        <w:rPr>
          <w:rFonts w:cstheme="minorHAnsi"/>
          <w:sz w:val="22"/>
          <w:szCs w:val="22"/>
        </w:rPr>
        <w:t>Wykonawców</w:t>
      </w:r>
      <w:r w:rsidR="001154E1" w:rsidRPr="00CB7068">
        <w:rPr>
          <w:rFonts w:cstheme="minorHAnsi"/>
          <w:sz w:val="22"/>
          <w:szCs w:val="22"/>
        </w:rPr>
        <w:t xml:space="preserve"> Wyników Etapu I</w:t>
      </w:r>
      <w:r w:rsidR="00EA7EBF" w:rsidRPr="00CB7068">
        <w:rPr>
          <w:rFonts w:cstheme="minorHAnsi"/>
          <w:sz w:val="22"/>
          <w:szCs w:val="22"/>
        </w:rPr>
        <w:t xml:space="preserve">I wskazanych w Załączniku </w:t>
      </w:r>
      <w:r w:rsidRPr="00CB7068">
        <w:rPr>
          <w:rFonts w:cstheme="minorHAnsi"/>
          <w:sz w:val="22"/>
          <w:szCs w:val="22"/>
        </w:rPr>
        <w:t>4</w:t>
      </w:r>
      <w:r w:rsidR="00A766F1" w:rsidRPr="00CB7068">
        <w:rPr>
          <w:rFonts w:cstheme="minorHAnsi"/>
          <w:sz w:val="22"/>
          <w:szCs w:val="22"/>
        </w:rPr>
        <w:t xml:space="preserve"> do Regulaminu</w:t>
      </w:r>
      <w:r w:rsidRPr="00CB7068">
        <w:rPr>
          <w:rFonts w:cstheme="minorHAnsi"/>
          <w:sz w:val="22"/>
          <w:szCs w:val="22"/>
        </w:rPr>
        <w:t xml:space="preserve">. </w:t>
      </w:r>
      <w:r w:rsidRPr="00CB7068">
        <w:rPr>
          <w:rFonts w:cstheme="minorHAnsi"/>
          <w:sz w:val="22"/>
          <w:szCs w:val="22"/>
        </w:rPr>
        <w:br/>
      </w:r>
      <w:r w:rsidR="00EA7EBF" w:rsidRPr="00CB7068">
        <w:rPr>
          <w:rFonts w:cstheme="minorHAnsi"/>
          <w:sz w:val="22"/>
          <w:szCs w:val="22"/>
        </w:rPr>
        <w:t>Dodatkowo, w</w:t>
      </w:r>
      <w:r w:rsidRPr="00CB7068">
        <w:rPr>
          <w:rFonts w:cstheme="minorHAnsi"/>
          <w:sz w:val="22"/>
          <w:szCs w:val="22"/>
        </w:rPr>
        <w:t xml:space="preserve"> ramach Testów Demonstratora</w:t>
      </w:r>
      <w:r w:rsidR="00EA7EBF" w:rsidRPr="00CB7068">
        <w:rPr>
          <w:rFonts w:cstheme="minorHAnsi"/>
          <w:sz w:val="22"/>
          <w:szCs w:val="22"/>
        </w:rPr>
        <w:t xml:space="preserve"> A i Testów Demonstratora B</w:t>
      </w:r>
      <w:r w:rsidRPr="00CB7068">
        <w:rPr>
          <w:rFonts w:cstheme="minorHAnsi"/>
          <w:sz w:val="22"/>
          <w:szCs w:val="22"/>
        </w:rPr>
        <w:t xml:space="preserve">, Zamawiający zweryfikuje prawidłowość funkcjonowania i </w:t>
      </w:r>
      <w:r w:rsidR="00EA7EBF" w:rsidRPr="00CB7068">
        <w:rPr>
          <w:rFonts w:cstheme="minorHAnsi"/>
          <w:sz w:val="22"/>
          <w:szCs w:val="22"/>
        </w:rPr>
        <w:t>eksploatacji Demonstratorów</w:t>
      </w:r>
      <w:r w:rsidRPr="00CB7068">
        <w:rPr>
          <w:rFonts w:cstheme="minorHAnsi"/>
          <w:sz w:val="22"/>
          <w:szCs w:val="22"/>
        </w:rPr>
        <w:t>,</w:t>
      </w:r>
      <w:r w:rsidR="00EA7EBF" w:rsidRPr="00CB7068">
        <w:rPr>
          <w:rFonts w:cstheme="minorHAnsi"/>
          <w:sz w:val="22"/>
          <w:szCs w:val="22"/>
        </w:rPr>
        <w:t xml:space="preserve"> spełnienie przez </w:t>
      </w:r>
      <w:proofErr w:type="spellStart"/>
      <w:r w:rsidR="00EA7EBF" w:rsidRPr="00CB7068">
        <w:rPr>
          <w:rFonts w:cstheme="minorHAnsi"/>
          <w:sz w:val="22"/>
          <w:szCs w:val="22"/>
        </w:rPr>
        <w:t>Demonstrator</w:t>
      </w:r>
      <w:r w:rsidR="00A922CA" w:rsidRPr="00CB7068">
        <w:rPr>
          <w:rFonts w:cstheme="minorHAnsi"/>
          <w:sz w:val="22"/>
          <w:szCs w:val="22"/>
        </w:rPr>
        <w:t>y</w:t>
      </w:r>
      <w:proofErr w:type="spellEnd"/>
      <w:r w:rsidR="00EA7EBF" w:rsidRPr="00CB7068">
        <w:rPr>
          <w:rFonts w:cstheme="minorHAnsi"/>
          <w:sz w:val="22"/>
          <w:szCs w:val="22"/>
        </w:rPr>
        <w:t xml:space="preserve"> </w:t>
      </w:r>
      <w:r w:rsidRPr="00CB7068">
        <w:rPr>
          <w:rFonts w:cstheme="minorHAnsi"/>
          <w:sz w:val="22"/>
          <w:szCs w:val="22"/>
        </w:rPr>
        <w:t xml:space="preserve"> Wymagań </w:t>
      </w:r>
      <w:r w:rsidR="00870433" w:rsidRPr="00CB7068">
        <w:rPr>
          <w:rFonts w:cstheme="minorHAnsi"/>
          <w:sz w:val="22"/>
          <w:szCs w:val="22"/>
        </w:rPr>
        <w:t>Obligatoryjn</w:t>
      </w:r>
      <w:r w:rsidR="00A922CA" w:rsidRPr="00CB7068">
        <w:rPr>
          <w:rFonts w:cstheme="minorHAnsi"/>
          <w:sz w:val="22"/>
          <w:szCs w:val="22"/>
        </w:rPr>
        <w:t>ych z</w:t>
      </w:r>
      <w:r w:rsidR="008E7543" w:rsidRPr="00CB7068">
        <w:rPr>
          <w:rFonts w:cstheme="minorHAnsi"/>
          <w:sz w:val="22"/>
          <w:szCs w:val="22"/>
        </w:rPr>
        <w:t>godnych z Załącznikiem</w:t>
      </w:r>
      <w:r w:rsidR="00A922CA" w:rsidRPr="00CB7068">
        <w:rPr>
          <w:rFonts w:cstheme="minorHAnsi"/>
          <w:sz w:val="22"/>
          <w:szCs w:val="22"/>
        </w:rPr>
        <w:t xml:space="preserve"> </w:t>
      </w:r>
      <w:r w:rsidR="008E7543" w:rsidRPr="00CB7068">
        <w:rPr>
          <w:rFonts w:cstheme="minorHAnsi"/>
          <w:sz w:val="22"/>
          <w:szCs w:val="22"/>
        </w:rPr>
        <w:t>4</w:t>
      </w:r>
      <w:r w:rsidRPr="00CB7068">
        <w:rPr>
          <w:rFonts w:cstheme="minorHAnsi"/>
          <w:sz w:val="22"/>
          <w:szCs w:val="22"/>
        </w:rPr>
        <w:t xml:space="preserve"> oraz kompletność dokumentacji Demonstratora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="00A922CA" w:rsidRPr="1C03BBD4">
        <w:rPr>
          <w:rFonts w:eastAsia="Calibri"/>
          <w:color w:val="000000" w:themeColor="text1"/>
          <w:sz w:val="22"/>
          <w:szCs w:val="22"/>
        </w:rPr>
        <w:t>wg</w:t>
      </w:r>
      <w:r w:rsidR="008E7543"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pozycji z </w:t>
      </w:r>
      <w:r w:rsidRPr="1C03BBD4">
        <w:rPr>
          <w:rFonts w:eastAsia="Calibri"/>
          <w:i/>
          <w:iCs/>
          <w:color w:val="000000" w:themeColor="text1"/>
          <w:sz w:val="22"/>
          <w:szCs w:val="22"/>
        </w:rPr>
        <w:t>Tabeli </w:t>
      </w:r>
      <w:r w:rsidR="00CD1CBB">
        <w:rPr>
          <w:rFonts w:eastAsia="Calibri"/>
          <w:i/>
          <w:iCs/>
          <w:color w:val="000000" w:themeColor="text1"/>
          <w:sz w:val="22"/>
          <w:szCs w:val="22"/>
        </w:rPr>
        <w:t>11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: </w:t>
      </w:r>
    </w:p>
    <w:p w14:paraId="0C7EE85D" w14:textId="0EEB2511" w:rsidR="00AF6F6C" w:rsidRDefault="450B59BD" w:rsidP="0001311B">
      <w:pPr>
        <w:spacing w:after="160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</w:t>
      </w:r>
      <w:r w:rsidR="00CD1CBB">
        <w:rPr>
          <w:rFonts w:cstheme="minorHAnsi"/>
          <w:b/>
          <w:bCs/>
          <w:sz w:val="22"/>
          <w:szCs w:val="22"/>
        </w:rPr>
        <w:t>11</w:t>
      </w:r>
      <w:r w:rsidRPr="00DD26C0">
        <w:rPr>
          <w:rFonts w:cstheme="minorHAnsi"/>
          <w:b/>
          <w:bCs/>
          <w:sz w:val="22"/>
          <w:szCs w:val="22"/>
        </w:rPr>
        <w:t>. Kryteria wer</w:t>
      </w:r>
      <w:r w:rsidR="001154E1">
        <w:rPr>
          <w:rFonts w:cstheme="minorHAnsi"/>
          <w:b/>
          <w:bCs/>
          <w:sz w:val="22"/>
          <w:szCs w:val="22"/>
        </w:rPr>
        <w:t xml:space="preserve">yfikacji </w:t>
      </w:r>
      <w:r w:rsidR="0001311B" w:rsidRPr="0001311B">
        <w:rPr>
          <w:rFonts w:cstheme="minorHAnsi"/>
          <w:b/>
          <w:bCs/>
          <w:sz w:val="22"/>
          <w:szCs w:val="22"/>
        </w:rPr>
        <w:t>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A Systemu Dla Budynku Jednorodzinnego oraz 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B Systemu Dla Budynku Szkoły</w:t>
      </w:r>
      <w:r w:rsidR="001154E1">
        <w:rPr>
          <w:rFonts w:cstheme="minorHAnsi"/>
          <w:b/>
          <w:bCs/>
          <w:sz w:val="22"/>
          <w:szCs w:val="22"/>
        </w:rPr>
        <w:t xml:space="preserve"> w Etapie I</w:t>
      </w:r>
      <w:r w:rsidR="52C87AAC" w:rsidRPr="00DD26C0">
        <w:rPr>
          <w:rFonts w:cstheme="minorHAnsi"/>
          <w:b/>
          <w:bCs/>
          <w:sz w:val="22"/>
          <w:szCs w:val="22"/>
        </w:rPr>
        <w:t>I</w:t>
      </w:r>
    </w:p>
    <w:tbl>
      <w:tblPr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3261"/>
        <w:gridCol w:w="1709"/>
      </w:tblGrid>
      <w:tr w:rsidR="00413A10" w:rsidRPr="00F976CB" w14:paraId="45247A8F" w14:textId="77777777" w:rsidTr="41FE4D42">
        <w:trPr>
          <w:trHeight w:val="293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54754B8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2DFE21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  <w:hideMark/>
          </w:tcPr>
          <w:p w14:paraId="51F1A150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weryfikowanego Kryterium </w:t>
            </w:r>
          </w:p>
        </w:tc>
        <w:tc>
          <w:tcPr>
            <w:tcW w:w="326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DC657C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Opis weryfikowanego przez Zamawiającego kryterium </w:t>
            </w:r>
          </w:p>
        </w:tc>
        <w:tc>
          <w:tcPr>
            <w:tcW w:w="1709" w:type="dxa"/>
            <w:vMerge w:val="restart"/>
            <w:shd w:val="clear" w:color="auto" w:fill="E2EFD9" w:themeFill="accent6" w:themeFillTint="33"/>
            <w:vAlign w:val="center"/>
            <w:hideMark/>
          </w:tcPr>
          <w:p w14:paraId="7D230FDD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Sposób oceny</w:t>
            </w:r>
          </w:p>
        </w:tc>
      </w:tr>
      <w:tr w:rsidR="00413A10" w:rsidRPr="00F976CB" w14:paraId="7E246117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237EA1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C0F5E5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4A346E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06E3420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57694FB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01676E8D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4ADBD5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1.1.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45BAE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1FF2E8" w14:textId="44D4A35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62B67097" w14:textId="1D974656" w:rsidR="00413A10" w:rsidRPr="00F976CB" w:rsidRDefault="6DF559EB" w:rsidP="008E754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A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ych oznaczonych w Załączniku </w:t>
            </w:r>
            <w:r w:rsidR="008E754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C0A478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A2CB321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7808BC8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35BF2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F2B8B2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4A45EBC" w14:textId="1C3810C6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17F19542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Jakościowych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0D3032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5603D3CB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FE0C92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1.3.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921CD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6909A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DA3D8DB" w14:textId="546BC093" w:rsidR="00413A10" w:rsidRPr="00F976CB" w:rsidRDefault="008E7543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1C32233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2EE97FBF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6BE107B5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1.4.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2F1995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7994C910" w14:textId="092ABE8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5BF273EE" w14:textId="7095D7AD" w:rsidR="00413A10" w:rsidRPr="00F976CB" w:rsidRDefault="00413A10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wszystkie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Wyniki Prac Etapu II,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.3. w Załąc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zniku 4</w:t>
            </w:r>
            <w:r w:rsidR="00963ED5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F565AE2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764A238A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4ED68EB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82EC60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56F941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491343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18DC1A1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45F4DB6F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1C9860A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CC1617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1C4771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291A2A1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6BCD81A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7B213B2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D930877" w14:textId="60BD0075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1.5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B8A09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F56ECA" w14:textId="3CD472EA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FA7FC32" w14:textId="5AE3D202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7DBFAE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A82E89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67C8AB9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44E70249" w14:textId="04E2CC71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1.6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4F90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673A2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32E6766" w14:textId="55CCBF64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24324AA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1641723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28F0F59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186B6506" w14:textId="034CC8F9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1.7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0F4E40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39DA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57800DAE" w14:textId="17E57C1F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D71AE51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6699BA5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FE0DDA2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354C9E7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1.9.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76788C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39F8174F" w14:textId="509C19E8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7DA30EAF" w14:textId="76C040C7" w:rsidR="00413A10" w:rsidRPr="00F976CB" w:rsidRDefault="00413A10" w:rsidP="007876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Wyniki Prac Etapu II,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.3. w Załączniku 4 </w:t>
            </w:r>
            <w:r w:rsidR="00D77967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Regulaminu</w:t>
            </w:r>
            <w:r w:rsidR="00E52BDD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377395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03EF6CA2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30A36DE3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8BB75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AA05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15851F6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2F12EBD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3BD6D22B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5F080FF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592F8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F811BB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7122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FBDB50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004952" w14:textId="7BBD43D3" w:rsidR="00AF6F6C" w:rsidRPr="00DD26C0" w:rsidRDefault="00AF6F6C" w:rsidP="0316C4C8">
      <w:pPr>
        <w:spacing w:after="160" w:line="360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sectPr w:rsidR="00AF6F6C" w:rsidRPr="00DD26C0" w:rsidSect="003917D7">
      <w:footerReference w:type="default" r:id="rId11"/>
      <w:headerReference w:type="first" r:id="rId12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58C6" w14:textId="77777777" w:rsidR="008A4244" w:rsidRDefault="008A4244" w:rsidP="004F7003">
      <w:r>
        <w:separator/>
      </w:r>
    </w:p>
  </w:endnote>
  <w:endnote w:type="continuationSeparator" w:id="0">
    <w:p w14:paraId="17359E2C" w14:textId="77777777" w:rsidR="008A4244" w:rsidRDefault="008A4244" w:rsidP="004F7003">
      <w:r>
        <w:continuationSeparator/>
      </w:r>
    </w:p>
  </w:endnote>
  <w:endnote w:type="continuationNotice" w:id="1">
    <w:p w14:paraId="7F8047D8" w14:textId="77777777" w:rsidR="008A4244" w:rsidRDefault="008A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DE07" w14:textId="078F2E3A" w:rsidR="008A4244" w:rsidRPr="003917D7" w:rsidRDefault="008A4244" w:rsidP="003917D7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910BD">
      <w:rPr>
        <w:rFonts w:ascii="Calibri Light" w:hAnsi="Calibri Light" w:cs="Calibri Light"/>
        <w:b/>
        <w:bCs/>
        <w:noProof/>
        <w:sz w:val="20"/>
        <w:szCs w:val="20"/>
      </w:rPr>
      <w:t>25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910BD">
      <w:rPr>
        <w:rFonts w:ascii="Calibri Light" w:hAnsi="Calibri Light" w:cs="Calibri Light"/>
        <w:b/>
        <w:bCs/>
        <w:noProof/>
        <w:sz w:val="20"/>
        <w:szCs w:val="20"/>
      </w:rPr>
      <w:t>32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29DB9" w14:textId="77777777" w:rsidR="008A4244" w:rsidRDefault="008A4244" w:rsidP="004F7003">
      <w:r>
        <w:separator/>
      </w:r>
    </w:p>
  </w:footnote>
  <w:footnote w:type="continuationSeparator" w:id="0">
    <w:p w14:paraId="61F3303D" w14:textId="77777777" w:rsidR="008A4244" w:rsidRDefault="008A4244" w:rsidP="004F7003">
      <w:r>
        <w:continuationSeparator/>
      </w:r>
    </w:p>
  </w:footnote>
  <w:footnote w:type="continuationNotice" w:id="1">
    <w:p w14:paraId="7C0FBA46" w14:textId="77777777" w:rsidR="008A4244" w:rsidRDefault="008A4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A4244" w:rsidRPr="00B76E98" w14:paraId="1F0EA8BF" w14:textId="77777777" w:rsidTr="0CC190CC">
      <w:trPr>
        <w:trHeight w:val="1282"/>
        <w:jc w:val="center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A4244" w:rsidRPr="000770A6" w14:paraId="2A6557E9" w14:textId="77777777" w:rsidTr="003917D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B952E" w14:textId="77777777" w:rsidR="008A4244" w:rsidRDefault="008A4244" w:rsidP="003917D7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7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86BE6F" w14:textId="77777777" w:rsidR="008A4244" w:rsidRDefault="008A4244" w:rsidP="003917D7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46F0F" w14:textId="77777777" w:rsidR="008A4244" w:rsidRDefault="008A4244" w:rsidP="003917D7">
                <w:pPr>
                  <w:jc w:val="center"/>
                </w:pPr>
              </w:p>
            </w:tc>
          </w:tr>
        </w:tbl>
        <w:p w14:paraId="0CEA47BC" w14:textId="77777777" w:rsidR="008A4244" w:rsidRDefault="0CC190CC" w:rsidP="003917D7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06C76F7" wp14:editId="27439D56">
                <wp:extent cx="5490208" cy="327456"/>
                <wp:effectExtent l="0" t="0" r="0" b="0"/>
                <wp:docPr id="5" name="Obraz 5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CEB2B8" w14:textId="77777777" w:rsidR="008A4244" w:rsidRDefault="008A4244" w:rsidP="003917D7">
          <w:pPr>
            <w:pStyle w:val="Nagwek"/>
            <w:rPr>
              <w:i/>
              <w:sz w:val="15"/>
              <w:szCs w:val="15"/>
            </w:rPr>
          </w:pPr>
        </w:p>
        <w:p w14:paraId="1EAAF1E5" w14:textId="77777777" w:rsidR="008A4244" w:rsidRPr="00B76E98" w:rsidRDefault="008A4244" w:rsidP="003917D7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7"/>
        </w:p>
      </w:tc>
    </w:tr>
  </w:tbl>
  <w:p w14:paraId="0F480C78" w14:textId="77777777" w:rsidR="008A4244" w:rsidRDefault="008A4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6D315E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78E1"/>
    <w:multiLevelType w:val="hybridMultilevel"/>
    <w:tmpl w:val="448C0752"/>
    <w:lvl w:ilvl="0" w:tplc="8A2A018C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96C4582E">
      <w:start w:val="1"/>
      <w:numFmt w:val="lowerRoman"/>
      <w:lvlText w:val="%3."/>
      <w:lvlJc w:val="right"/>
      <w:pPr>
        <w:ind w:left="2160" w:hanging="180"/>
      </w:pPr>
    </w:lvl>
    <w:lvl w:ilvl="3" w:tplc="2F88CE56">
      <w:start w:val="1"/>
      <w:numFmt w:val="decimal"/>
      <w:lvlText w:val="%4."/>
      <w:lvlJc w:val="left"/>
      <w:pPr>
        <w:ind w:left="2880" w:hanging="360"/>
      </w:pPr>
    </w:lvl>
    <w:lvl w:ilvl="4" w:tplc="3FBEDFF6">
      <w:start w:val="1"/>
      <w:numFmt w:val="lowerLetter"/>
      <w:lvlText w:val="%5."/>
      <w:lvlJc w:val="left"/>
      <w:pPr>
        <w:ind w:left="3600" w:hanging="360"/>
      </w:pPr>
    </w:lvl>
    <w:lvl w:ilvl="5" w:tplc="81681B42">
      <w:start w:val="1"/>
      <w:numFmt w:val="lowerRoman"/>
      <w:lvlText w:val="%6."/>
      <w:lvlJc w:val="right"/>
      <w:pPr>
        <w:ind w:left="4320" w:hanging="180"/>
      </w:pPr>
    </w:lvl>
    <w:lvl w:ilvl="6" w:tplc="F1FE6098">
      <w:start w:val="1"/>
      <w:numFmt w:val="decimal"/>
      <w:lvlText w:val="%7."/>
      <w:lvlJc w:val="left"/>
      <w:pPr>
        <w:ind w:left="5040" w:hanging="360"/>
      </w:pPr>
    </w:lvl>
    <w:lvl w:ilvl="7" w:tplc="130C3B06">
      <w:start w:val="1"/>
      <w:numFmt w:val="lowerLetter"/>
      <w:lvlText w:val="%8."/>
      <w:lvlJc w:val="left"/>
      <w:pPr>
        <w:ind w:left="5760" w:hanging="360"/>
      </w:pPr>
    </w:lvl>
    <w:lvl w:ilvl="8" w:tplc="A6C208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867DD"/>
    <w:multiLevelType w:val="hybridMultilevel"/>
    <w:tmpl w:val="7660C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90C8A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16F87"/>
    <w:multiLevelType w:val="hybridMultilevel"/>
    <w:tmpl w:val="A796AFC2"/>
    <w:lvl w:ilvl="0" w:tplc="0415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21D46CA9"/>
    <w:multiLevelType w:val="hybridMultilevel"/>
    <w:tmpl w:val="BC8CBEC2"/>
    <w:lvl w:ilvl="0" w:tplc="12745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D8DE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828AD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4C40B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8E822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C5A82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97CE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55CA7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128BD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26CB0258"/>
    <w:multiLevelType w:val="hybridMultilevel"/>
    <w:tmpl w:val="7D8C0C1E"/>
    <w:lvl w:ilvl="0" w:tplc="1D908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08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D0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49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B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10D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0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A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0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872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5EF5"/>
    <w:multiLevelType w:val="hybridMultilevel"/>
    <w:tmpl w:val="2E2A4E48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974DB"/>
    <w:multiLevelType w:val="hybridMultilevel"/>
    <w:tmpl w:val="977E36D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B8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48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6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CE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43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A6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20D54"/>
    <w:multiLevelType w:val="hybridMultilevel"/>
    <w:tmpl w:val="20B413C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47C65"/>
    <w:multiLevelType w:val="hybridMultilevel"/>
    <w:tmpl w:val="FFFFFFFF"/>
    <w:lvl w:ilvl="0" w:tplc="EA9C1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6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6E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C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A7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2C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4A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B0913"/>
    <w:multiLevelType w:val="multilevel"/>
    <w:tmpl w:val="1C009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96FE4"/>
    <w:multiLevelType w:val="hybridMultilevel"/>
    <w:tmpl w:val="FFFFFFFF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E5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2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E3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6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5FB3"/>
    <w:multiLevelType w:val="hybridMultilevel"/>
    <w:tmpl w:val="4FE8C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741377"/>
    <w:multiLevelType w:val="hybridMultilevel"/>
    <w:tmpl w:val="BCE07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E6864"/>
    <w:multiLevelType w:val="hybridMultilevel"/>
    <w:tmpl w:val="0D0C0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5471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9925254">
      <w:start w:val="1"/>
      <w:numFmt w:val="lowerLetter"/>
      <w:lvlText w:val="%2."/>
      <w:lvlJc w:val="left"/>
      <w:pPr>
        <w:ind w:left="1440" w:hanging="360"/>
      </w:pPr>
    </w:lvl>
    <w:lvl w:ilvl="2" w:tplc="B5AE68F4">
      <w:start w:val="1"/>
      <w:numFmt w:val="lowerRoman"/>
      <w:lvlText w:val="%3."/>
      <w:lvlJc w:val="right"/>
      <w:pPr>
        <w:ind w:left="2160" w:hanging="180"/>
      </w:pPr>
    </w:lvl>
    <w:lvl w:ilvl="3" w:tplc="DF66E90A">
      <w:start w:val="1"/>
      <w:numFmt w:val="decimal"/>
      <w:lvlText w:val="%4."/>
      <w:lvlJc w:val="left"/>
      <w:pPr>
        <w:ind w:left="2880" w:hanging="360"/>
      </w:pPr>
    </w:lvl>
    <w:lvl w:ilvl="4" w:tplc="A746BF1C">
      <w:start w:val="1"/>
      <w:numFmt w:val="lowerLetter"/>
      <w:lvlText w:val="%5."/>
      <w:lvlJc w:val="left"/>
      <w:pPr>
        <w:ind w:left="3600" w:hanging="360"/>
      </w:pPr>
    </w:lvl>
    <w:lvl w:ilvl="5" w:tplc="33F227B0">
      <w:start w:val="1"/>
      <w:numFmt w:val="lowerRoman"/>
      <w:lvlText w:val="%6."/>
      <w:lvlJc w:val="right"/>
      <w:pPr>
        <w:ind w:left="4320" w:hanging="180"/>
      </w:pPr>
    </w:lvl>
    <w:lvl w:ilvl="6" w:tplc="E60E6B5C">
      <w:start w:val="1"/>
      <w:numFmt w:val="decimal"/>
      <w:lvlText w:val="%7."/>
      <w:lvlJc w:val="left"/>
      <w:pPr>
        <w:ind w:left="5040" w:hanging="360"/>
      </w:pPr>
    </w:lvl>
    <w:lvl w:ilvl="7" w:tplc="2D10295A">
      <w:start w:val="1"/>
      <w:numFmt w:val="lowerLetter"/>
      <w:lvlText w:val="%8."/>
      <w:lvlJc w:val="left"/>
      <w:pPr>
        <w:ind w:left="5760" w:hanging="360"/>
      </w:pPr>
    </w:lvl>
    <w:lvl w:ilvl="8" w:tplc="E4AE9A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946BF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56D99"/>
    <w:multiLevelType w:val="hybridMultilevel"/>
    <w:tmpl w:val="4494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934C2"/>
    <w:multiLevelType w:val="multilevel"/>
    <w:tmpl w:val="AD02C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4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E1E7B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757A8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6FF13D4E"/>
    <w:multiLevelType w:val="multilevel"/>
    <w:tmpl w:val="B340464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FFD1646"/>
    <w:multiLevelType w:val="hybridMultilevel"/>
    <w:tmpl w:val="5030BA2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C7B49"/>
    <w:multiLevelType w:val="hybridMultilevel"/>
    <w:tmpl w:val="A03469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B52C6"/>
    <w:multiLevelType w:val="hybridMultilevel"/>
    <w:tmpl w:val="9D543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7"/>
  </w:num>
  <w:num w:numId="5">
    <w:abstractNumId w:val="15"/>
  </w:num>
  <w:num w:numId="6">
    <w:abstractNumId w:val="8"/>
  </w:num>
  <w:num w:numId="7">
    <w:abstractNumId w:val="21"/>
  </w:num>
  <w:num w:numId="8">
    <w:abstractNumId w:val="25"/>
  </w:num>
  <w:num w:numId="9">
    <w:abstractNumId w:val="26"/>
  </w:num>
  <w:num w:numId="10">
    <w:abstractNumId w:val="5"/>
  </w:num>
  <w:num w:numId="11">
    <w:abstractNumId w:val="29"/>
  </w:num>
  <w:num w:numId="12">
    <w:abstractNumId w:val="30"/>
  </w:num>
  <w:num w:numId="13">
    <w:abstractNumId w:val="2"/>
  </w:num>
  <w:num w:numId="14">
    <w:abstractNumId w:val="6"/>
  </w:num>
  <w:num w:numId="15">
    <w:abstractNumId w:val="18"/>
  </w:num>
  <w:num w:numId="16">
    <w:abstractNumId w:val="19"/>
  </w:num>
  <w:num w:numId="17">
    <w:abstractNumId w:val="28"/>
  </w:num>
  <w:num w:numId="18">
    <w:abstractNumId w:val="11"/>
  </w:num>
  <w:num w:numId="19">
    <w:abstractNumId w:val="24"/>
  </w:num>
  <w:num w:numId="20">
    <w:abstractNumId w:val="3"/>
  </w:num>
  <w:num w:numId="21">
    <w:abstractNumId w:val="0"/>
  </w:num>
  <w:num w:numId="22">
    <w:abstractNumId w:val="7"/>
  </w:num>
  <w:num w:numId="23">
    <w:abstractNumId w:val="16"/>
  </w:num>
  <w:num w:numId="24">
    <w:abstractNumId w:val="14"/>
  </w:num>
  <w:num w:numId="25">
    <w:abstractNumId w:val="4"/>
  </w:num>
  <w:num w:numId="26">
    <w:abstractNumId w:val="13"/>
  </w:num>
  <w:num w:numId="27">
    <w:abstractNumId w:val="20"/>
  </w:num>
  <w:num w:numId="28">
    <w:abstractNumId w:val="22"/>
  </w:num>
  <w:num w:numId="29">
    <w:abstractNumId w:val="17"/>
  </w:num>
  <w:num w:numId="30">
    <w:abstractNumId w:val="1"/>
  </w:num>
  <w:num w:numId="31">
    <w:abstractNumId w:val="1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ulina Kuś">
    <w15:presenceInfo w15:providerId="AD" w15:userId="S-1-5-21-173655626-1250637352-3715470798-44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71A3"/>
    <w:rsid w:val="00010E4F"/>
    <w:rsid w:val="00011182"/>
    <w:rsid w:val="00011D05"/>
    <w:rsid w:val="00012597"/>
    <w:rsid w:val="0001311B"/>
    <w:rsid w:val="000136A8"/>
    <w:rsid w:val="0001394D"/>
    <w:rsid w:val="00013FCD"/>
    <w:rsid w:val="0001421E"/>
    <w:rsid w:val="00015D79"/>
    <w:rsid w:val="00016B9C"/>
    <w:rsid w:val="00016C03"/>
    <w:rsid w:val="00017120"/>
    <w:rsid w:val="00017215"/>
    <w:rsid w:val="000173C7"/>
    <w:rsid w:val="000176E1"/>
    <w:rsid w:val="0001782E"/>
    <w:rsid w:val="000201D9"/>
    <w:rsid w:val="000213C3"/>
    <w:rsid w:val="000224DF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3CE9"/>
    <w:rsid w:val="000349F4"/>
    <w:rsid w:val="00034BAC"/>
    <w:rsid w:val="00034F41"/>
    <w:rsid w:val="0003561B"/>
    <w:rsid w:val="00035BFE"/>
    <w:rsid w:val="000365EB"/>
    <w:rsid w:val="00036714"/>
    <w:rsid w:val="0003725D"/>
    <w:rsid w:val="00040823"/>
    <w:rsid w:val="00042616"/>
    <w:rsid w:val="00043252"/>
    <w:rsid w:val="00044523"/>
    <w:rsid w:val="0004549D"/>
    <w:rsid w:val="000455BE"/>
    <w:rsid w:val="00045A0D"/>
    <w:rsid w:val="00045F06"/>
    <w:rsid w:val="00046435"/>
    <w:rsid w:val="0004716E"/>
    <w:rsid w:val="0004752C"/>
    <w:rsid w:val="0005076B"/>
    <w:rsid w:val="00050891"/>
    <w:rsid w:val="000514FC"/>
    <w:rsid w:val="0005269E"/>
    <w:rsid w:val="00052C26"/>
    <w:rsid w:val="00053126"/>
    <w:rsid w:val="00056C0D"/>
    <w:rsid w:val="00056F02"/>
    <w:rsid w:val="0005792C"/>
    <w:rsid w:val="00060018"/>
    <w:rsid w:val="000601F2"/>
    <w:rsid w:val="000604C1"/>
    <w:rsid w:val="000607BB"/>
    <w:rsid w:val="00061077"/>
    <w:rsid w:val="000618E9"/>
    <w:rsid w:val="00063CE9"/>
    <w:rsid w:val="00064305"/>
    <w:rsid w:val="00064B98"/>
    <w:rsid w:val="000652CC"/>
    <w:rsid w:val="000652D3"/>
    <w:rsid w:val="000657C9"/>
    <w:rsid w:val="00066220"/>
    <w:rsid w:val="00066EBC"/>
    <w:rsid w:val="0006783F"/>
    <w:rsid w:val="000702D5"/>
    <w:rsid w:val="000708A1"/>
    <w:rsid w:val="00070CC4"/>
    <w:rsid w:val="00070D40"/>
    <w:rsid w:val="00071AF6"/>
    <w:rsid w:val="00071B36"/>
    <w:rsid w:val="000726B4"/>
    <w:rsid w:val="00072DBD"/>
    <w:rsid w:val="00072E51"/>
    <w:rsid w:val="00073870"/>
    <w:rsid w:val="000744E6"/>
    <w:rsid w:val="00075156"/>
    <w:rsid w:val="00075596"/>
    <w:rsid w:val="00075A12"/>
    <w:rsid w:val="00075B6E"/>
    <w:rsid w:val="000761D0"/>
    <w:rsid w:val="0007663E"/>
    <w:rsid w:val="000770A6"/>
    <w:rsid w:val="00077DC8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87B14"/>
    <w:rsid w:val="00090908"/>
    <w:rsid w:val="00090D58"/>
    <w:rsid w:val="00091A35"/>
    <w:rsid w:val="00092916"/>
    <w:rsid w:val="000934D6"/>
    <w:rsid w:val="00094614"/>
    <w:rsid w:val="00094DE3"/>
    <w:rsid w:val="00096470"/>
    <w:rsid w:val="00096C91"/>
    <w:rsid w:val="00096EB7"/>
    <w:rsid w:val="00097562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65D0"/>
    <w:rsid w:val="000B0632"/>
    <w:rsid w:val="000B0A80"/>
    <w:rsid w:val="000B289D"/>
    <w:rsid w:val="000B313A"/>
    <w:rsid w:val="000B43A2"/>
    <w:rsid w:val="000B46E9"/>
    <w:rsid w:val="000B4CE9"/>
    <w:rsid w:val="000B53A4"/>
    <w:rsid w:val="000B64EC"/>
    <w:rsid w:val="000B67C0"/>
    <w:rsid w:val="000B7926"/>
    <w:rsid w:val="000B7E21"/>
    <w:rsid w:val="000C04CB"/>
    <w:rsid w:val="000C1621"/>
    <w:rsid w:val="000C3402"/>
    <w:rsid w:val="000C41B1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EF"/>
    <w:rsid w:val="000D569B"/>
    <w:rsid w:val="000D5C8D"/>
    <w:rsid w:val="000D6066"/>
    <w:rsid w:val="000E3429"/>
    <w:rsid w:val="000E383D"/>
    <w:rsid w:val="000E39FD"/>
    <w:rsid w:val="000E61EA"/>
    <w:rsid w:val="000E63C1"/>
    <w:rsid w:val="000E6757"/>
    <w:rsid w:val="000F0664"/>
    <w:rsid w:val="000F0DE7"/>
    <w:rsid w:val="000F0EA3"/>
    <w:rsid w:val="000F2950"/>
    <w:rsid w:val="000F2CB6"/>
    <w:rsid w:val="000F2FAE"/>
    <w:rsid w:val="000F4404"/>
    <w:rsid w:val="000F6597"/>
    <w:rsid w:val="000F6AFB"/>
    <w:rsid w:val="000F6CDF"/>
    <w:rsid w:val="000F73AB"/>
    <w:rsid w:val="000F7D5F"/>
    <w:rsid w:val="0010028F"/>
    <w:rsid w:val="001005E6"/>
    <w:rsid w:val="00100F5A"/>
    <w:rsid w:val="0010199B"/>
    <w:rsid w:val="00101AF0"/>
    <w:rsid w:val="00101C2E"/>
    <w:rsid w:val="00102373"/>
    <w:rsid w:val="00103C45"/>
    <w:rsid w:val="00105491"/>
    <w:rsid w:val="00106484"/>
    <w:rsid w:val="001064EF"/>
    <w:rsid w:val="00106CE8"/>
    <w:rsid w:val="00106DB0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2397"/>
    <w:rsid w:val="001136C9"/>
    <w:rsid w:val="001137E2"/>
    <w:rsid w:val="00113959"/>
    <w:rsid w:val="00114116"/>
    <w:rsid w:val="00114E8A"/>
    <w:rsid w:val="00114F7C"/>
    <w:rsid w:val="001154E1"/>
    <w:rsid w:val="00115727"/>
    <w:rsid w:val="00115E00"/>
    <w:rsid w:val="00116C6E"/>
    <w:rsid w:val="00117A57"/>
    <w:rsid w:val="00120A1B"/>
    <w:rsid w:val="001211CE"/>
    <w:rsid w:val="00121426"/>
    <w:rsid w:val="00121B15"/>
    <w:rsid w:val="00121F63"/>
    <w:rsid w:val="001227E3"/>
    <w:rsid w:val="001254CA"/>
    <w:rsid w:val="00125818"/>
    <w:rsid w:val="00126151"/>
    <w:rsid w:val="001267E6"/>
    <w:rsid w:val="001274AA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4B1A"/>
    <w:rsid w:val="00135A13"/>
    <w:rsid w:val="00135A57"/>
    <w:rsid w:val="00135B90"/>
    <w:rsid w:val="00136344"/>
    <w:rsid w:val="00138B67"/>
    <w:rsid w:val="00141263"/>
    <w:rsid w:val="00141CD8"/>
    <w:rsid w:val="00143012"/>
    <w:rsid w:val="001433C3"/>
    <w:rsid w:val="00143EB9"/>
    <w:rsid w:val="0014413C"/>
    <w:rsid w:val="00144D59"/>
    <w:rsid w:val="00144F19"/>
    <w:rsid w:val="00146BB7"/>
    <w:rsid w:val="00147051"/>
    <w:rsid w:val="001503E1"/>
    <w:rsid w:val="0015040F"/>
    <w:rsid w:val="00150D7C"/>
    <w:rsid w:val="00150FCB"/>
    <w:rsid w:val="001510B1"/>
    <w:rsid w:val="00152009"/>
    <w:rsid w:val="00153024"/>
    <w:rsid w:val="001535A0"/>
    <w:rsid w:val="001537CB"/>
    <w:rsid w:val="001539A6"/>
    <w:rsid w:val="00154177"/>
    <w:rsid w:val="00154548"/>
    <w:rsid w:val="0015603A"/>
    <w:rsid w:val="00156D37"/>
    <w:rsid w:val="0015770A"/>
    <w:rsid w:val="00157A9C"/>
    <w:rsid w:val="00157E17"/>
    <w:rsid w:val="001603AA"/>
    <w:rsid w:val="00160CB8"/>
    <w:rsid w:val="0016205C"/>
    <w:rsid w:val="00162735"/>
    <w:rsid w:val="00163DAA"/>
    <w:rsid w:val="00164242"/>
    <w:rsid w:val="001643C4"/>
    <w:rsid w:val="0016446F"/>
    <w:rsid w:val="00165ADD"/>
    <w:rsid w:val="00166EEA"/>
    <w:rsid w:val="00167078"/>
    <w:rsid w:val="00167AEA"/>
    <w:rsid w:val="00170A6B"/>
    <w:rsid w:val="00170B51"/>
    <w:rsid w:val="00171AC9"/>
    <w:rsid w:val="00172C77"/>
    <w:rsid w:val="00172F22"/>
    <w:rsid w:val="00173A05"/>
    <w:rsid w:val="0017415E"/>
    <w:rsid w:val="001743E5"/>
    <w:rsid w:val="001746FE"/>
    <w:rsid w:val="001753FC"/>
    <w:rsid w:val="001768F3"/>
    <w:rsid w:val="00176B5A"/>
    <w:rsid w:val="00176B80"/>
    <w:rsid w:val="00176FC2"/>
    <w:rsid w:val="00176FE6"/>
    <w:rsid w:val="001772A5"/>
    <w:rsid w:val="00180C90"/>
    <w:rsid w:val="001810C9"/>
    <w:rsid w:val="00181586"/>
    <w:rsid w:val="00185174"/>
    <w:rsid w:val="00185BEF"/>
    <w:rsid w:val="00186AA2"/>
    <w:rsid w:val="001876C1"/>
    <w:rsid w:val="0018776A"/>
    <w:rsid w:val="0019043F"/>
    <w:rsid w:val="00191D71"/>
    <w:rsid w:val="00192EDC"/>
    <w:rsid w:val="00193C60"/>
    <w:rsid w:val="00194E1E"/>
    <w:rsid w:val="001963E0"/>
    <w:rsid w:val="001A0872"/>
    <w:rsid w:val="001A0DE1"/>
    <w:rsid w:val="001A1435"/>
    <w:rsid w:val="001A2647"/>
    <w:rsid w:val="001A518D"/>
    <w:rsid w:val="001A56F6"/>
    <w:rsid w:val="001A5C9F"/>
    <w:rsid w:val="001A6B36"/>
    <w:rsid w:val="001A7A2C"/>
    <w:rsid w:val="001B005D"/>
    <w:rsid w:val="001B28C4"/>
    <w:rsid w:val="001B4EA1"/>
    <w:rsid w:val="001B63BB"/>
    <w:rsid w:val="001B663A"/>
    <w:rsid w:val="001B6B9B"/>
    <w:rsid w:val="001B6FA1"/>
    <w:rsid w:val="001B762E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0B"/>
    <w:rsid w:val="001C4CC3"/>
    <w:rsid w:val="001C5586"/>
    <w:rsid w:val="001C5796"/>
    <w:rsid w:val="001C5DB0"/>
    <w:rsid w:val="001C68CE"/>
    <w:rsid w:val="001C7B9C"/>
    <w:rsid w:val="001D0CFB"/>
    <w:rsid w:val="001D1087"/>
    <w:rsid w:val="001D1375"/>
    <w:rsid w:val="001D2335"/>
    <w:rsid w:val="001D2E3D"/>
    <w:rsid w:val="001D32FB"/>
    <w:rsid w:val="001D4BFB"/>
    <w:rsid w:val="001D53C3"/>
    <w:rsid w:val="001D58AC"/>
    <w:rsid w:val="001D6A0D"/>
    <w:rsid w:val="001D7843"/>
    <w:rsid w:val="001D7DAC"/>
    <w:rsid w:val="001D7FB8"/>
    <w:rsid w:val="001E00F8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F0C10"/>
    <w:rsid w:val="001F0E66"/>
    <w:rsid w:val="001F0F46"/>
    <w:rsid w:val="001F1793"/>
    <w:rsid w:val="001F263A"/>
    <w:rsid w:val="001F27D3"/>
    <w:rsid w:val="001F2C7E"/>
    <w:rsid w:val="001F340F"/>
    <w:rsid w:val="001F3B5A"/>
    <w:rsid w:val="001F4152"/>
    <w:rsid w:val="001F47C7"/>
    <w:rsid w:val="001F54BA"/>
    <w:rsid w:val="001F5745"/>
    <w:rsid w:val="001F58E8"/>
    <w:rsid w:val="001F6470"/>
    <w:rsid w:val="001F6F12"/>
    <w:rsid w:val="001F6FE2"/>
    <w:rsid w:val="001F7C3A"/>
    <w:rsid w:val="0020029D"/>
    <w:rsid w:val="0020105B"/>
    <w:rsid w:val="00201158"/>
    <w:rsid w:val="0020176A"/>
    <w:rsid w:val="00201ACC"/>
    <w:rsid w:val="0020273B"/>
    <w:rsid w:val="00202A87"/>
    <w:rsid w:val="002031AB"/>
    <w:rsid w:val="00203221"/>
    <w:rsid w:val="00204293"/>
    <w:rsid w:val="002044C8"/>
    <w:rsid w:val="00204608"/>
    <w:rsid w:val="00204833"/>
    <w:rsid w:val="00204CCA"/>
    <w:rsid w:val="00205140"/>
    <w:rsid w:val="00205351"/>
    <w:rsid w:val="002055E2"/>
    <w:rsid w:val="00205820"/>
    <w:rsid w:val="00205CBB"/>
    <w:rsid w:val="002061BD"/>
    <w:rsid w:val="00206332"/>
    <w:rsid w:val="0020791E"/>
    <w:rsid w:val="00211561"/>
    <w:rsid w:val="00211F47"/>
    <w:rsid w:val="00211F63"/>
    <w:rsid w:val="002120D7"/>
    <w:rsid w:val="00213E6F"/>
    <w:rsid w:val="00214DEB"/>
    <w:rsid w:val="002153D8"/>
    <w:rsid w:val="0021590D"/>
    <w:rsid w:val="0021634B"/>
    <w:rsid w:val="00216A71"/>
    <w:rsid w:val="00217490"/>
    <w:rsid w:val="002205C5"/>
    <w:rsid w:val="00220F38"/>
    <w:rsid w:val="00221380"/>
    <w:rsid w:val="00221783"/>
    <w:rsid w:val="002229BF"/>
    <w:rsid w:val="00222BF6"/>
    <w:rsid w:val="00223D39"/>
    <w:rsid w:val="00224E30"/>
    <w:rsid w:val="00225AB1"/>
    <w:rsid w:val="00227CBB"/>
    <w:rsid w:val="002301F9"/>
    <w:rsid w:val="00230DBC"/>
    <w:rsid w:val="002330EA"/>
    <w:rsid w:val="00233580"/>
    <w:rsid w:val="00233814"/>
    <w:rsid w:val="00234A0D"/>
    <w:rsid w:val="002351DB"/>
    <w:rsid w:val="00235661"/>
    <w:rsid w:val="00236128"/>
    <w:rsid w:val="002363AF"/>
    <w:rsid w:val="00237C3C"/>
    <w:rsid w:val="00240102"/>
    <w:rsid w:val="002402EC"/>
    <w:rsid w:val="00240E39"/>
    <w:rsid w:val="00241519"/>
    <w:rsid w:val="002415D3"/>
    <w:rsid w:val="00241985"/>
    <w:rsid w:val="002419CA"/>
    <w:rsid w:val="00241BBD"/>
    <w:rsid w:val="002437DE"/>
    <w:rsid w:val="00245866"/>
    <w:rsid w:val="00245D8B"/>
    <w:rsid w:val="00245ED7"/>
    <w:rsid w:val="00245F2F"/>
    <w:rsid w:val="00246ACD"/>
    <w:rsid w:val="00247102"/>
    <w:rsid w:val="002474BD"/>
    <w:rsid w:val="002479F2"/>
    <w:rsid w:val="00250B6C"/>
    <w:rsid w:val="002512BE"/>
    <w:rsid w:val="00251F86"/>
    <w:rsid w:val="00252D91"/>
    <w:rsid w:val="002531E6"/>
    <w:rsid w:val="002558C2"/>
    <w:rsid w:val="00256DA6"/>
    <w:rsid w:val="002570D5"/>
    <w:rsid w:val="00257886"/>
    <w:rsid w:val="00260D5A"/>
    <w:rsid w:val="002611F8"/>
    <w:rsid w:val="00261474"/>
    <w:rsid w:val="002616E4"/>
    <w:rsid w:val="00261DBA"/>
    <w:rsid w:val="00262360"/>
    <w:rsid w:val="00262EBE"/>
    <w:rsid w:val="002634F6"/>
    <w:rsid w:val="00263D72"/>
    <w:rsid w:val="00263DBA"/>
    <w:rsid w:val="00265992"/>
    <w:rsid w:val="002659D0"/>
    <w:rsid w:val="00265EE0"/>
    <w:rsid w:val="00266237"/>
    <w:rsid w:val="00266C07"/>
    <w:rsid w:val="00270E5F"/>
    <w:rsid w:val="002710D6"/>
    <w:rsid w:val="0027259C"/>
    <w:rsid w:val="00274242"/>
    <w:rsid w:val="00274CE9"/>
    <w:rsid w:val="00275393"/>
    <w:rsid w:val="00275B86"/>
    <w:rsid w:val="00275E56"/>
    <w:rsid w:val="00276448"/>
    <w:rsid w:val="00276C86"/>
    <w:rsid w:val="002771AB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199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E16"/>
    <w:rsid w:val="002B1FE5"/>
    <w:rsid w:val="002B310D"/>
    <w:rsid w:val="002B386F"/>
    <w:rsid w:val="002B38B0"/>
    <w:rsid w:val="002B3A04"/>
    <w:rsid w:val="002B3C4A"/>
    <w:rsid w:val="002B4AAF"/>
    <w:rsid w:val="002B5261"/>
    <w:rsid w:val="002B5C5F"/>
    <w:rsid w:val="002B7772"/>
    <w:rsid w:val="002B7BE1"/>
    <w:rsid w:val="002C045E"/>
    <w:rsid w:val="002C06A9"/>
    <w:rsid w:val="002C0720"/>
    <w:rsid w:val="002C2645"/>
    <w:rsid w:val="002C28CB"/>
    <w:rsid w:val="002C2ABE"/>
    <w:rsid w:val="002C2BF2"/>
    <w:rsid w:val="002C4736"/>
    <w:rsid w:val="002C5E24"/>
    <w:rsid w:val="002C6E03"/>
    <w:rsid w:val="002C6E06"/>
    <w:rsid w:val="002C70A5"/>
    <w:rsid w:val="002C72FA"/>
    <w:rsid w:val="002C7594"/>
    <w:rsid w:val="002C77FE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E0202"/>
    <w:rsid w:val="002E1A2C"/>
    <w:rsid w:val="002E25A0"/>
    <w:rsid w:val="002E30D7"/>
    <w:rsid w:val="002E3754"/>
    <w:rsid w:val="002E3ABD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B91"/>
    <w:rsid w:val="002F328D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159"/>
    <w:rsid w:val="00303708"/>
    <w:rsid w:val="00303BCA"/>
    <w:rsid w:val="00304B48"/>
    <w:rsid w:val="00304D45"/>
    <w:rsid w:val="0030518A"/>
    <w:rsid w:val="003054BD"/>
    <w:rsid w:val="003059FB"/>
    <w:rsid w:val="00305A32"/>
    <w:rsid w:val="003065A8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16D21"/>
    <w:rsid w:val="00320970"/>
    <w:rsid w:val="00320E3B"/>
    <w:rsid w:val="0032105B"/>
    <w:rsid w:val="0032110F"/>
    <w:rsid w:val="003217CF"/>
    <w:rsid w:val="00322662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27A25"/>
    <w:rsid w:val="003308E2"/>
    <w:rsid w:val="00330E68"/>
    <w:rsid w:val="003316E8"/>
    <w:rsid w:val="00331B02"/>
    <w:rsid w:val="00332167"/>
    <w:rsid w:val="0033222A"/>
    <w:rsid w:val="00332C03"/>
    <w:rsid w:val="0033360F"/>
    <w:rsid w:val="0033460C"/>
    <w:rsid w:val="003349BF"/>
    <w:rsid w:val="00334A09"/>
    <w:rsid w:val="00334B80"/>
    <w:rsid w:val="00334C8F"/>
    <w:rsid w:val="00335608"/>
    <w:rsid w:val="00335A52"/>
    <w:rsid w:val="00336067"/>
    <w:rsid w:val="003370C1"/>
    <w:rsid w:val="00337423"/>
    <w:rsid w:val="0033775C"/>
    <w:rsid w:val="003417AB"/>
    <w:rsid w:val="00341825"/>
    <w:rsid w:val="00341939"/>
    <w:rsid w:val="003427B0"/>
    <w:rsid w:val="00343641"/>
    <w:rsid w:val="0034371D"/>
    <w:rsid w:val="00343AC3"/>
    <w:rsid w:val="003440C8"/>
    <w:rsid w:val="0034425A"/>
    <w:rsid w:val="003448E7"/>
    <w:rsid w:val="003456A1"/>
    <w:rsid w:val="00346403"/>
    <w:rsid w:val="003466D8"/>
    <w:rsid w:val="003468B8"/>
    <w:rsid w:val="00347C14"/>
    <w:rsid w:val="0035000B"/>
    <w:rsid w:val="003502E6"/>
    <w:rsid w:val="00350508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12B"/>
    <w:rsid w:val="00362878"/>
    <w:rsid w:val="00362D3D"/>
    <w:rsid w:val="00363C57"/>
    <w:rsid w:val="00363F7C"/>
    <w:rsid w:val="00366177"/>
    <w:rsid w:val="0036710D"/>
    <w:rsid w:val="00367AFD"/>
    <w:rsid w:val="00367B04"/>
    <w:rsid w:val="0037090B"/>
    <w:rsid w:val="00370B3D"/>
    <w:rsid w:val="00372E03"/>
    <w:rsid w:val="00373C07"/>
    <w:rsid w:val="00373C88"/>
    <w:rsid w:val="003741A0"/>
    <w:rsid w:val="003747E0"/>
    <w:rsid w:val="00376678"/>
    <w:rsid w:val="003766AE"/>
    <w:rsid w:val="00376709"/>
    <w:rsid w:val="0037751F"/>
    <w:rsid w:val="0038111B"/>
    <w:rsid w:val="00381D57"/>
    <w:rsid w:val="00381ED8"/>
    <w:rsid w:val="00383446"/>
    <w:rsid w:val="00383F94"/>
    <w:rsid w:val="00384D23"/>
    <w:rsid w:val="003856C1"/>
    <w:rsid w:val="00385824"/>
    <w:rsid w:val="00385DA3"/>
    <w:rsid w:val="00387A90"/>
    <w:rsid w:val="0039123B"/>
    <w:rsid w:val="003917D7"/>
    <w:rsid w:val="00391826"/>
    <w:rsid w:val="00391984"/>
    <w:rsid w:val="00391A51"/>
    <w:rsid w:val="00391D74"/>
    <w:rsid w:val="0039220D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631"/>
    <w:rsid w:val="0039472E"/>
    <w:rsid w:val="003947DF"/>
    <w:rsid w:val="00395322"/>
    <w:rsid w:val="00395456"/>
    <w:rsid w:val="00395762"/>
    <w:rsid w:val="00395D7E"/>
    <w:rsid w:val="00395EDB"/>
    <w:rsid w:val="00395FA6"/>
    <w:rsid w:val="00397033"/>
    <w:rsid w:val="003974D6"/>
    <w:rsid w:val="003978AF"/>
    <w:rsid w:val="003A0041"/>
    <w:rsid w:val="003A0CDC"/>
    <w:rsid w:val="003A0EAC"/>
    <w:rsid w:val="003A1B19"/>
    <w:rsid w:val="003A1FE0"/>
    <w:rsid w:val="003A2088"/>
    <w:rsid w:val="003A25E5"/>
    <w:rsid w:val="003A284D"/>
    <w:rsid w:val="003A301D"/>
    <w:rsid w:val="003A32A4"/>
    <w:rsid w:val="003A38A2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D45"/>
    <w:rsid w:val="003B1C8E"/>
    <w:rsid w:val="003B2094"/>
    <w:rsid w:val="003B21D6"/>
    <w:rsid w:val="003B28CA"/>
    <w:rsid w:val="003B296C"/>
    <w:rsid w:val="003B3A22"/>
    <w:rsid w:val="003B564D"/>
    <w:rsid w:val="003B5F83"/>
    <w:rsid w:val="003B6E38"/>
    <w:rsid w:val="003B72A6"/>
    <w:rsid w:val="003B75B8"/>
    <w:rsid w:val="003C0537"/>
    <w:rsid w:val="003C0805"/>
    <w:rsid w:val="003C3295"/>
    <w:rsid w:val="003C3774"/>
    <w:rsid w:val="003C404C"/>
    <w:rsid w:val="003C484C"/>
    <w:rsid w:val="003C5E75"/>
    <w:rsid w:val="003C5E7B"/>
    <w:rsid w:val="003C6AC0"/>
    <w:rsid w:val="003C6F6F"/>
    <w:rsid w:val="003D0210"/>
    <w:rsid w:val="003D0836"/>
    <w:rsid w:val="003D0B1A"/>
    <w:rsid w:val="003D3CE6"/>
    <w:rsid w:val="003D3E3E"/>
    <w:rsid w:val="003D4AF6"/>
    <w:rsid w:val="003D55CF"/>
    <w:rsid w:val="003D7124"/>
    <w:rsid w:val="003E08B4"/>
    <w:rsid w:val="003E1C84"/>
    <w:rsid w:val="003E1F57"/>
    <w:rsid w:val="003E2781"/>
    <w:rsid w:val="003E3A3F"/>
    <w:rsid w:val="003E4285"/>
    <w:rsid w:val="003E43B4"/>
    <w:rsid w:val="003E4D3D"/>
    <w:rsid w:val="003E4F01"/>
    <w:rsid w:val="003E539B"/>
    <w:rsid w:val="003E67A1"/>
    <w:rsid w:val="003E6DDD"/>
    <w:rsid w:val="003E7122"/>
    <w:rsid w:val="003E7CB8"/>
    <w:rsid w:val="003E9F19"/>
    <w:rsid w:val="003F07A1"/>
    <w:rsid w:val="003F0A62"/>
    <w:rsid w:val="003F178A"/>
    <w:rsid w:val="003F2BDD"/>
    <w:rsid w:val="003F3B41"/>
    <w:rsid w:val="003F472D"/>
    <w:rsid w:val="003F5364"/>
    <w:rsid w:val="003F64AF"/>
    <w:rsid w:val="003F6C0A"/>
    <w:rsid w:val="004000A8"/>
    <w:rsid w:val="0040017C"/>
    <w:rsid w:val="00400210"/>
    <w:rsid w:val="00400799"/>
    <w:rsid w:val="004007EF"/>
    <w:rsid w:val="004009CC"/>
    <w:rsid w:val="00400E93"/>
    <w:rsid w:val="004012D3"/>
    <w:rsid w:val="00401F53"/>
    <w:rsid w:val="004023D6"/>
    <w:rsid w:val="00402AA9"/>
    <w:rsid w:val="00403A05"/>
    <w:rsid w:val="00403BD9"/>
    <w:rsid w:val="00404BAA"/>
    <w:rsid w:val="004064E3"/>
    <w:rsid w:val="00406DFF"/>
    <w:rsid w:val="004071C7"/>
    <w:rsid w:val="004075F6"/>
    <w:rsid w:val="004079BB"/>
    <w:rsid w:val="00410CE1"/>
    <w:rsid w:val="00411EA8"/>
    <w:rsid w:val="00412239"/>
    <w:rsid w:val="00412EA8"/>
    <w:rsid w:val="004130E9"/>
    <w:rsid w:val="0041342D"/>
    <w:rsid w:val="00413A10"/>
    <w:rsid w:val="004140B9"/>
    <w:rsid w:val="00414A92"/>
    <w:rsid w:val="004154C9"/>
    <w:rsid w:val="00417171"/>
    <w:rsid w:val="004179A2"/>
    <w:rsid w:val="0042164B"/>
    <w:rsid w:val="004217E2"/>
    <w:rsid w:val="00421979"/>
    <w:rsid w:val="00423926"/>
    <w:rsid w:val="004260FC"/>
    <w:rsid w:val="004268D7"/>
    <w:rsid w:val="00426BBC"/>
    <w:rsid w:val="00426DF7"/>
    <w:rsid w:val="00426E9B"/>
    <w:rsid w:val="00427F65"/>
    <w:rsid w:val="00430D48"/>
    <w:rsid w:val="00430ECB"/>
    <w:rsid w:val="0043267E"/>
    <w:rsid w:val="00432AF9"/>
    <w:rsid w:val="00432D2C"/>
    <w:rsid w:val="00433761"/>
    <w:rsid w:val="00433ED6"/>
    <w:rsid w:val="004353D1"/>
    <w:rsid w:val="00436825"/>
    <w:rsid w:val="00436D1F"/>
    <w:rsid w:val="004376A7"/>
    <w:rsid w:val="00437BDB"/>
    <w:rsid w:val="00437E7D"/>
    <w:rsid w:val="0044047C"/>
    <w:rsid w:val="00441A23"/>
    <w:rsid w:val="00441D08"/>
    <w:rsid w:val="004427E2"/>
    <w:rsid w:val="00442D5A"/>
    <w:rsid w:val="00442EB9"/>
    <w:rsid w:val="004430D6"/>
    <w:rsid w:val="004434ED"/>
    <w:rsid w:val="00443DAF"/>
    <w:rsid w:val="00444681"/>
    <w:rsid w:val="00444E69"/>
    <w:rsid w:val="00444EFA"/>
    <w:rsid w:val="0044525D"/>
    <w:rsid w:val="00445ED8"/>
    <w:rsid w:val="004465DD"/>
    <w:rsid w:val="004467E0"/>
    <w:rsid w:val="004471E9"/>
    <w:rsid w:val="00447C40"/>
    <w:rsid w:val="00447CFE"/>
    <w:rsid w:val="004504DB"/>
    <w:rsid w:val="0045059B"/>
    <w:rsid w:val="00451321"/>
    <w:rsid w:val="00451507"/>
    <w:rsid w:val="00451692"/>
    <w:rsid w:val="0045289A"/>
    <w:rsid w:val="00452C65"/>
    <w:rsid w:val="0045301A"/>
    <w:rsid w:val="00453F7B"/>
    <w:rsid w:val="00455AD3"/>
    <w:rsid w:val="0045618C"/>
    <w:rsid w:val="0045671D"/>
    <w:rsid w:val="00456971"/>
    <w:rsid w:val="004570EC"/>
    <w:rsid w:val="00457953"/>
    <w:rsid w:val="00457F88"/>
    <w:rsid w:val="00461241"/>
    <w:rsid w:val="00461F18"/>
    <w:rsid w:val="004621B5"/>
    <w:rsid w:val="00462209"/>
    <w:rsid w:val="0046280B"/>
    <w:rsid w:val="00462E90"/>
    <w:rsid w:val="00462FCD"/>
    <w:rsid w:val="00464264"/>
    <w:rsid w:val="00465143"/>
    <w:rsid w:val="0046580A"/>
    <w:rsid w:val="00466854"/>
    <w:rsid w:val="00467088"/>
    <w:rsid w:val="004677F1"/>
    <w:rsid w:val="00467ED7"/>
    <w:rsid w:val="004705FA"/>
    <w:rsid w:val="00470EF8"/>
    <w:rsid w:val="0047287C"/>
    <w:rsid w:val="00472B5B"/>
    <w:rsid w:val="00473DF9"/>
    <w:rsid w:val="004759D2"/>
    <w:rsid w:val="004763C7"/>
    <w:rsid w:val="00476F28"/>
    <w:rsid w:val="00477089"/>
    <w:rsid w:val="00477A60"/>
    <w:rsid w:val="0048072C"/>
    <w:rsid w:val="00480BAB"/>
    <w:rsid w:val="004817D6"/>
    <w:rsid w:val="00481832"/>
    <w:rsid w:val="00481AAD"/>
    <w:rsid w:val="00481F55"/>
    <w:rsid w:val="00482A64"/>
    <w:rsid w:val="00484878"/>
    <w:rsid w:val="00485B2B"/>
    <w:rsid w:val="004869B8"/>
    <w:rsid w:val="00486FB9"/>
    <w:rsid w:val="00487B7C"/>
    <w:rsid w:val="00487DD9"/>
    <w:rsid w:val="0049106B"/>
    <w:rsid w:val="00491280"/>
    <w:rsid w:val="004931E1"/>
    <w:rsid w:val="00493BC5"/>
    <w:rsid w:val="004940AD"/>
    <w:rsid w:val="004960C1"/>
    <w:rsid w:val="00496901"/>
    <w:rsid w:val="00496A22"/>
    <w:rsid w:val="00496E28"/>
    <w:rsid w:val="004A0E45"/>
    <w:rsid w:val="004A1002"/>
    <w:rsid w:val="004A10FC"/>
    <w:rsid w:val="004A17E3"/>
    <w:rsid w:val="004A188F"/>
    <w:rsid w:val="004A265C"/>
    <w:rsid w:val="004A349F"/>
    <w:rsid w:val="004A3AD6"/>
    <w:rsid w:val="004A4C57"/>
    <w:rsid w:val="004A581A"/>
    <w:rsid w:val="004A7F69"/>
    <w:rsid w:val="004B00B6"/>
    <w:rsid w:val="004B08EB"/>
    <w:rsid w:val="004B1463"/>
    <w:rsid w:val="004B1746"/>
    <w:rsid w:val="004B24C6"/>
    <w:rsid w:val="004B293E"/>
    <w:rsid w:val="004B4628"/>
    <w:rsid w:val="004B46D8"/>
    <w:rsid w:val="004B5235"/>
    <w:rsid w:val="004B5697"/>
    <w:rsid w:val="004B5A40"/>
    <w:rsid w:val="004B66F6"/>
    <w:rsid w:val="004B691C"/>
    <w:rsid w:val="004B6FDF"/>
    <w:rsid w:val="004B7011"/>
    <w:rsid w:val="004B722E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C7976"/>
    <w:rsid w:val="004D0C8D"/>
    <w:rsid w:val="004D0FD8"/>
    <w:rsid w:val="004D1FCD"/>
    <w:rsid w:val="004D2337"/>
    <w:rsid w:val="004D287C"/>
    <w:rsid w:val="004D2CB7"/>
    <w:rsid w:val="004D30CF"/>
    <w:rsid w:val="004D35C4"/>
    <w:rsid w:val="004D3660"/>
    <w:rsid w:val="004D3E16"/>
    <w:rsid w:val="004D43DE"/>
    <w:rsid w:val="004D5621"/>
    <w:rsid w:val="004D5FA3"/>
    <w:rsid w:val="004D62D6"/>
    <w:rsid w:val="004D6B28"/>
    <w:rsid w:val="004D7CCF"/>
    <w:rsid w:val="004E0706"/>
    <w:rsid w:val="004E1A9A"/>
    <w:rsid w:val="004E1F25"/>
    <w:rsid w:val="004E2057"/>
    <w:rsid w:val="004E3277"/>
    <w:rsid w:val="004E3FAF"/>
    <w:rsid w:val="004E3FD1"/>
    <w:rsid w:val="004E73B2"/>
    <w:rsid w:val="004E7504"/>
    <w:rsid w:val="004F0873"/>
    <w:rsid w:val="004F11C9"/>
    <w:rsid w:val="004F1D75"/>
    <w:rsid w:val="004F22DF"/>
    <w:rsid w:val="004F2F24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005"/>
    <w:rsid w:val="00501143"/>
    <w:rsid w:val="00501B0D"/>
    <w:rsid w:val="0050255C"/>
    <w:rsid w:val="00502785"/>
    <w:rsid w:val="005029A6"/>
    <w:rsid w:val="005031BD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A53"/>
    <w:rsid w:val="00507B42"/>
    <w:rsid w:val="00507E76"/>
    <w:rsid w:val="00510773"/>
    <w:rsid w:val="00510A11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EA6"/>
    <w:rsid w:val="005212CD"/>
    <w:rsid w:val="00521BB0"/>
    <w:rsid w:val="00521E8C"/>
    <w:rsid w:val="00522AA1"/>
    <w:rsid w:val="00522BF9"/>
    <w:rsid w:val="00523F2F"/>
    <w:rsid w:val="00524849"/>
    <w:rsid w:val="005249BB"/>
    <w:rsid w:val="00524E45"/>
    <w:rsid w:val="00525EE4"/>
    <w:rsid w:val="0052F71E"/>
    <w:rsid w:val="005303ED"/>
    <w:rsid w:val="005309AD"/>
    <w:rsid w:val="005327FE"/>
    <w:rsid w:val="00532C22"/>
    <w:rsid w:val="00533B2A"/>
    <w:rsid w:val="00533CE4"/>
    <w:rsid w:val="0053463D"/>
    <w:rsid w:val="00534970"/>
    <w:rsid w:val="00534BE5"/>
    <w:rsid w:val="00535D85"/>
    <w:rsid w:val="0053686A"/>
    <w:rsid w:val="00536AC1"/>
    <w:rsid w:val="0054093E"/>
    <w:rsid w:val="00541720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5D7"/>
    <w:rsid w:val="00553128"/>
    <w:rsid w:val="00553193"/>
    <w:rsid w:val="00553217"/>
    <w:rsid w:val="00554406"/>
    <w:rsid w:val="00555680"/>
    <w:rsid w:val="00555BE6"/>
    <w:rsid w:val="005568FE"/>
    <w:rsid w:val="00556E85"/>
    <w:rsid w:val="00556FBF"/>
    <w:rsid w:val="0055745B"/>
    <w:rsid w:val="0055750A"/>
    <w:rsid w:val="00557994"/>
    <w:rsid w:val="005579CA"/>
    <w:rsid w:val="005622BE"/>
    <w:rsid w:val="00562A8D"/>
    <w:rsid w:val="00562EF2"/>
    <w:rsid w:val="00563059"/>
    <w:rsid w:val="00564923"/>
    <w:rsid w:val="005650E6"/>
    <w:rsid w:val="005663D2"/>
    <w:rsid w:val="005666FB"/>
    <w:rsid w:val="00567291"/>
    <w:rsid w:val="005673B5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365"/>
    <w:rsid w:val="0057761A"/>
    <w:rsid w:val="00577839"/>
    <w:rsid w:val="0058010A"/>
    <w:rsid w:val="0058078A"/>
    <w:rsid w:val="00580930"/>
    <w:rsid w:val="0058137C"/>
    <w:rsid w:val="00581A9E"/>
    <w:rsid w:val="00581B4D"/>
    <w:rsid w:val="00582281"/>
    <w:rsid w:val="00582736"/>
    <w:rsid w:val="0058313C"/>
    <w:rsid w:val="00583939"/>
    <w:rsid w:val="00584D5D"/>
    <w:rsid w:val="005858F6"/>
    <w:rsid w:val="0058603F"/>
    <w:rsid w:val="00586048"/>
    <w:rsid w:val="00586EB7"/>
    <w:rsid w:val="00587183"/>
    <w:rsid w:val="0058732C"/>
    <w:rsid w:val="0059050F"/>
    <w:rsid w:val="005910BD"/>
    <w:rsid w:val="00591A4F"/>
    <w:rsid w:val="00591B5E"/>
    <w:rsid w:val="0059327D"/>
    <w:rsid w:val="005937B3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D6"/>
    <w:rsid w:val="005A32C9"/>
    <w:rsid w:val="005A32CB"/>
    <w:rsid w:val="005A4395"/>
    <w:rsid w:val="005A4911"/>
    <w:rsid w:val="005A4B85"/>
    <w:rsid w:val="005A536F"/>
    <w:rsid w:val="005A61B0"/>
    <w:rsid w:val="005A62D7"/>
    <w:rsid w:val="005A6952"/>
    <w:rsid w:val="005A6B71"/>
    <w:rsid w:val="005A7303"/>
    <w:rsid w:val="005A7DE2"/>
    <w:rsid w:val="005B0048"/>
    <w:rsid w:val="005B1403"/>
    <w:rsid w:val="005B31D8"/>
    <w:rsid w:val="005B363A"/>
    <w:rsid w:val="005B3A88"/>
    <w:rsid w:val="005B3F65"/>
    <w:rsid w:val="005B4D9F"/>
    <w:rsid w:val="005B5060"/>
    <w:rsid w:val="005B515F"/>
    <w:rsid w:val="005B57A0"/>
    <w:rsid w:val="005B5959"/>
    <w:rsid w:val="005B5A65"/>
    <w:rsid w:val="005B6420"/>
    <w:rsid w:val="005B69D2"/>
    <w:rsid w:val="005B70DC"/>
    <w:rsid w:val="005B7628"/>
    <w:rsid w:val="005B7850"/>
    <w:rsid w:val="005B7A68"/>
    <w:rsid w:val="005C01D0"/>
    <w:rsid w:val="005C0A49"/>
    <w:rsid w:val="005C0BA3"/>
    <w:rsid w:val="005C0DC1"/>
    <w:rsid w:val="005C0FB9"/>
    <w:rsid w:val="005C2B76"/>
    <w:rsid w:val="005C2E99"/>
    <w:rsid w:val="005C33EE"/>
    <w:rsid w:val="005C550D"/>
    <w:rsid w:val="005C5CE2"/>
    <w:rsid w:val="005C6809"/>
    <w:rsid w:val="005C713F"/>
    <w:rsid w:val="005C7A3F"/>
    <w:rsid w:val="005C7D62"/>
    <w:rsid w:val="005D0685"/>
    <w:rsid w:val="005D0BBB"/>
    <w:rsid w:val="005D1741"/>
    <w:rsid w:val="005D4379"/>
    <w:rsid w:val="005D44A1"/>
    <w:rsid w:val="005D4FA0"/>
    <w:rsid w:val="005D563C"/>
    <w:rsid w:val="005D591E"/>
    <w:rsid w:val="005D5AE4"/>
    <w:rsid w:val="005D5C17"/>
    <w:rsid w:val="005D5E55"/>
    <w:rsid w:val="005D6263"/>
    <w:rsid w:val="005D70F6"/>
    <w:rsid w:val="005D74BC"/>
    <w:rsid w:val="005E0C12"/>
    <w:rsid w:val="005E1063"/>
    <w:rsid w:val="005E1D9D"/>
    <w:rsid w:val="005E269A"/>
    <w:rsid w:val="005E28D9"/>
    <w:rsid w:val="005E4C88"/>
    <w:rsid w:val="005E54DF"/>
    <w:rsid w:val="005E5CF3"/>
    <w:rsid w:val="005F0970"/>
    <w:rsid w:val="005F18FD"/>
    <w:rsid w:val="005F20D8"/>
    <w:rsid w:val="005F266B"/>
    <w:rsid w:val="005F2B66"/>
    <w:rsid w:val="005F2C9A"/>
    <w:rsid w:val="005F35BC"/>
    <w:rsid w:val="005F3B2F"/>
    <w:rsid w:val="005F3F48"/>
    <w:rsid w:val="005F4CBB"/>
    <w:rsid w:val="005F4E70"/>
    <w:rsid w:val="005F5A93"/>
    <w:rsid w:val="005F5D25"/>
    <w:rsid w:val="005F7CC2"/>
    <w:rsid w:val="006008CF"/>
    <w:rsid w:val="00601505"/>
    <w:rsid w:val="00602051"/>
    <w:rsid w:val="00602B93"/>
    <w:rsid w:val="006041FD"/>
    <w:rsid w:val="0060623E"/>
    <w:rsid w:val="006073CA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375"/>
    <w:rsid w:val="00615765"/>
    <w:rsid w:val="00615853"/>
    <w:rsid w:val="0061618F"/>
    <w:rsid w:val="006174D8"/>
    <w:rsid w:val="006176CD"/>
    <w:rsid w:val="00617F25"/>
    <w:rsid w:val="006207F2"/>
    <w:rsid w:val="00621083"/>
    <w:rsid w:val="00622028"/>
    <w:rsid w:val="00622A05"/>
    <w:rsid w:val="00622C93"/>
    <w:rsid w:val="00622D18"/>
    <w:rsid w:val="00625390"/>
    <w:rsid w:val="006253DC"/>
    <w:rsid w:val="006256B0"/>
    <w:rsid w:val="0062589E"/>
    <w:rsid w:val="006301FF"/>
    <w:rsid w:val="0063030A"/>
    <w:rsid w:val="00630D4F"/>
    <w:rsid w:val="00632371"/>
    <w:rsid w:val="0063360A"/>
    <w:rsid w:val="00634961"/>
    <w:rsid w:val="00635F01"/>
    <w:rsid w:val="00637150"/>
    <w:rsid w:val="0063715F"/>
    <w:rsid w:val="00637B8A"/>
    <w:rsid w:val="00640725"/>
    <w:rsid w:val="00640FAC"/>
    <w:rsid w:val="006415BC"/>
    <w:rsid w:val="00641F39"/>
    <w:rsid w:val="006424AE"/>
    <w:rsid w:val="00643C70"/>
    <w:rsid w:val="00643CB6"/>
    <w:rsid w:val="00644796"/>
    <w:rsid w:val="00644EB8"/>
    <w:rsid w:val="00644EFA"/>
    <w:rsid w:val="0064563B"/>
    <w:rsid w:val="0064651E"/>
    <w:rsid w:val="00646E5B"/>
    <w:rsid w:val="0064793F"/>
    <w:rsid w:val="006479CC"/>
    <w:rsid w:val="0064ABE2"/>
    <w:rsid w:val="00650F0D"/>
    <w:rsid w:val="00650FB3"/>
    <w:rsid w:val="006513CB"/>
    <w:rsid w:val="00651651"/>
    <w:rsid w:val="00652441"/>
    <w:rsid w:val="006532B3"/>
    <w:rsid w:val="00653A70"/>
    <w:rsid w:val="00653C4F"/>
    <w:rsid w:val="006574B3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EBB"/>
    <w:rsid w:val="00665149"/>
    <w:rsid w:val="00667357"/>
    <w:rsid w:val="00667480"/>
    <w:rsid w:val="0066767D"/>
    <w:rsid w:val="00670248"/>
    <w:rsid w:val="00670FA3"/>
    <w:rsid w:val="00671081"/>
    <w:rsid w:val="006712EC"/>
    <w:rsid w:val="00671425"/>
    <w:rsid w:val="00671C63"/>
    <w:rsid w:val="006726E0"/>
    <w:rsid w:val="00673052"/>
    <w:rsid w:val="00675257"/>
    <w:rsid w:val="00675539"/>
    <w:rsid w:val="006771B7"/>
    <w:rsid w:val="00680094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0AF7"/>
    <w:rsid w:val="00691B2A"/>
    <w:rsid w:val="00692010"/>
    <w:rsid w:val="00694960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594B"/>
    <w:rsid w:val="006A5975"/>
    <w:rsid w:val="006A6274"/>
    <w:rsid w:val="006A65EE"/>
    <w:rsid w:val="006B0853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6DF0"/>
    <w:rsid w:val="006B792F"/>
    <w:rsid w:val="006B7F32"/>
    <w:rsid w:val="006C0314"/>
    <w:rsid w:val="006C27CB"/>
    <w:rsid w:val="006C33DE"/>
    <w:rsid w:val="006C4A4A"/>
    <w:rsid w:val="006C5235"/>
    <w:rsid w:val="006C59A4"/>
    <w:rsid w:val="006C5F99"/>
    <w:rsid w:val="006C6E56"/>
    <w:rsid w:val="006C71E8"/>
    <w:rsid w:val="006D07A4"/>
    <w:rsid w:val="006D0882"/>
    <w:rsid w:val="006D09BC"/>
    <w:rsid w:val="006D1926"/>
    <w:rsid w:val="006D2865"/>
    <w:rsid w:val="006D28A9"/>
    <w:rsid w:val="006D42BC"/>
    <w:rsid w:val="006D4EE2"/>
    <w:rsid w:val="006D5443"/>
    <w:rsid w:val="006D5893"/>
    <w:rsid w:val="006D6091"/>
    <w:rsid w:val="006D64C5"/>
    <w:rsid w:val="006E0ACA"/>
    <w:rsid w:val="006E1BBB"/>
    <w:rsid w:val="006E2A97"/>
    <w:rsid w:val="006E2C93"/>
    <w:rsid w:val="006E3187"/>
    <w:rsid w:val="006E330B"/>
    <w:rsid w:val="006E3A60"/>
    <w:rsid w:val="006E4183"/>
    <w:rsid w:val="006E42E6"/>
    <w:rsid w:val="006E5179"/>
    <w:rsid w:val="006E5AAB"/>
    <w:rsid w:val="006E6C7A"/>
    <w:rsid w:val="006E72F8"/>
    <w:rsid w:val="006F0573"/>
    <w:rsid w:val="006F0CCC"/>
    <w:rsid w:val="006F0FA4"/>
    <w:rsid w:val="006F1CFE"/>
    <w:rsid w:val="006F2D56"/>
    <w:rsid w:val="006F30D6"/>
    <w:rsid w:val="006F48A1"/>
    <w:rsid w:val="006F509D"/>
    <w:rsid w:val="006F5556"/>
    <w:rsid w:val="006F56F6"/>
    <w:rsid w:val="006F5C55"/>
    <w:rsid w:val="006F5F40"/>
    <w:rsid w:val="006F612F"/>
    <w:rsid w:val="006F6865"/>
    <w:rsid w:val="006F68E1"/>
    <w:rsid w:val="006F6F2C"/>
    <w:rsid w:val="006F7254"/>
    <w:rsid w:val="006F7F62"/>
    <w:rsid w:val="00700331"/>
    <w:rsid w:val="007021F5"/>
    <w:rsid w:val="0070299E"/>
    <w:rsid w:val="00703E8D"/>
    <w:rsid w:val="0070447A"/>
    <w:rsid w:val="00704FAC"/>
    <w:rsid w:val="00705433"/>
    <w:rsid w:val="0070543C"/>
    <w:rsid w:val="007062F5"/>
    <w:rsid w:val="007067FB"/>
    <w:rsid w:val="0070734F"/>
    <w:rsid w:val="00707515"/>
    <w:rsid w:val="00707797"/>
    <w:rsid w:val="0070AE1B"/>
    <w:rsid w:val="007101FE"/>
    <w:rsid w:val="0071031C"/>
    <w:rsid w:val="00710481"/>
    <w:rsid w:val="00710F78"/>
    <w:rsid w:val="00711614"/>
    <w:rsid w:val="007118A7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9FD"/>
    <w:rsid w:val="00722BE7"/>
    <w:rsid w:val="0072432D"/>
    <w:rsid w:val="007246C9"/>
    <w:rsid w:val="00725BB1"/>
    <w:rsid w:val="00725EC6"/>
    <w:rsid w:val="00727BC9"/>
    <w:rsid w:val="00727C94"/>
    <w:rsid w:val="00730BF4"/>
    <w:rsid w:val="00730C54"/>
    <w:rsid w:val="00731AC6"/>
    <w:rsid w:val="0073434B"/>
    <w:rsid w:val="00735079"/>
    <w:rsid w:val="0073554F"/>
    <w:rsid w:val="00736CC5"/>
    <w:rsid w:val="00740CF5"/>
    <w:rsid w:val="00742814"/>
    <w:rsid w:val="0074382A"/>
    <w:rsid w:val="007439E0"/>
    <w:rsid w:val="00745294"/>
    <w:rsid w:val="0074598E"/>
    <w:rsid w:val="0074602A"/>
    <w:rsid w:val="007472FD"/>
    <w:rsid w:val="0075069E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31"/>
    <w:rsid w:val="0077078E"/>
    <w:rsid w:val="00772020"/>
    <w:rsid w:val="00773967"/>
    <w:rsid w:val="00773B0D"/>
    <w:rsid w:val="007748EB"/>
    <w:rsid w:val="00774F13"/>
    <w:rsid w:val="00775210"/>
    <w:rsid w:val="00775274"/>
    <w:rsid w:val="0077529E"/>
    <w:rsid w:val="00775BC2"/>
    <w:rsid w:val="00776384"/>
    <w:rsid w:val="007773B8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2F16"/>
    <w:rsid w:val="00783E2F"/>
    <w:rsid w:val="00785829"/>
    <w:rsid w:val="00786A40"/>
    <w:rsid w:val="007876E4"/>
    <w:rsid w:val="00790471"/>
    <w:rsid w:val="00790AA8"/>
    <w:rsid w:val="007916F8"/>
    <w:rsid w:val="007930EE"/>
    <w:rsid w:val="0079448B"/>
    <w:rsid w:val="0079571A"/>
    <w:rsid w:val="00795B06"/>
    <w:rsid w:val="00795EAB"/>
    <w:rsid w:val="00796315"/>
    <w:rsid w:val="00796EFE"/>
    <w:rsid w:val="0079790C"/>
    <w:rsid w:val="007A0B68"/>
    <w:rsid w:val="007A0D01"/>
    <w:rsid w:val="007A0ED9"/>
    <w:rsid w:val="007A4EF0"/>
    <w:rsid w:val="007A59E0"/>
    <w:rsid w:val="007A6371"/>
    <w:rsid w:val="007A6C5A"/>
    <w:rsid w:val="007A6CA2"/>
    <w:rsid w:val="007A7902"/>
    <w:rsid w:val="007B24C2"/>
    <w:rsid w:val="007B3D37"/>
    <w:rsid w:val="007B40EF"/>
    <w:rsid w:val="007B4E2C"/>
    <w:rsid w:val="007B5983"/>
    <w:rsid w:val="007B6CB5"/>
    <w:rsid w:val="007B78B8"/>
    <w:rsid w:val="007C0A7B"/>
    <w:rsid w:val="007C0B74"/>
    <w:rsid w:val="007C1B7B"/>
    <w:rsid w:val="007C1FBF"/>
    <w:rsid w:val="007C2B15"/>
    <w:rsid w:val="007C4723"/>
    <w:rsid w:val="007C4C9A"/>
    <w:rsid w:val="007C56F8"/>
    <w:rsid w:val="007C5A6D"/>
    <w:rsid w:val="007C5A7E"/>
    <w:rsid w:val="007C62C7"/>
    <w:rsid w:val="007C691A"/>
    <w:rsid w:val="007C71A0"/>
    <w:rsid w:val="007C73C6"/>
    <w:rsid w:val="007C7451"/>
    <w:rsid w:val="007C772E"/>
    <w:rsid w:val="007D04D1"/>
    <w:rsid w:val="007D0706"/>
    <w:rsid w:val="007D21F6"/>
    <w:rsid w:val="007D30E6"/>
    <w:rsid w:val="007D35B3"/>
    <w:rsid w:val="007D535E"/>
    <w:rsid w:val="007D7E9F"/>
    <w:rsid w:val="007E0115"/>
    <w:rsid w:val="007E1031"/>
    <w:rsid w:val="007E148F"/>
    <w:rsid w:val="007E15F5"/>
    <w:rsid w:val="007E19CA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4DF"/>
    <w:rsid w:val="007E4A54"/>
    <w:rsid w:val="007E4C14"/>
    <w:rsid w:val="007E4EF4"/>
    <w:rsid w:val="007E5398"/>
    <w:rsid w:val="007E5BD5"/>
    <w:rsid w:val="007E6290"/>
    <w:rsid w:val="007E6738"/>
    <w:rsid w:val="007E70EB"/>
    <w:rsid w:val="007E787D"/>
    <w:rsid w:val="007F0716"/>
    <w:rsid w:val="007F0997"/>
    <w:rsid w:val="007F13FC"/>
    <w:rsid w:val="007F26E2"/>
    <w:rsid w:val="007F2773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208"/>
    <w:rsid w:val="008038A0"/>
    <w:rsid w:val="0080419C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0E27"/>
    <w:rsid w:val="00812951"/>
    <w:rsid w:val="008129FC"/>
    <w:rsid w:val="0081369C"/>
    <w:rsid w:val="00813D30"/>
    <w:rsid w:val="00814839"/>
    <w:rsid w:val="00814BB0"/>
    <w:rsid w:val="00814CB0"/>
    <w:rsid w:val="008164B3"/>
    <w:rsid w:val="008170ED"/>
    <w:rsid w:val="00820410"/>
    <w:rsid w:val="00821A56"/>
    <w:rsid w:val="00821B58"/>
    <w:rsid w:val="008220CF"/>
    <w:rsid w:val="008224BD"/>
    <w:rsid w:val="00823149"/>
    <w:rsid w:val="00823B05"/>
    <w:rsid w:val="00823CFF"/>
    <w:rsid w:val="0082512E"/>
    <w:rsid w:val="00825515"/>
    <w:rsid w:val="008262E7"/>
    <w:rsid w:val="00827A90"/>
    <w:rsid w:val="008309B3"/>
    <w:rsid w:val="0083280D"/>
    <w:rsid w:val="00832D28"/>
    <w:rsid w:val="00832DD0"/>
    <w:rsid w:val="00833AE5"/>
    <w:rsid w:val="00834140"/>
    <w:rsid w:val="00834941"/>
    <w:rsid w:val="008349C5"/>
    <w:rsid w:val="00834EF5"/>
    <w:rsid w:val="008351A3"/>
    <w:rsid w:val="0083538D"/>
    <w:rsid w:val="00835FCF"/>
    <w:rsid w:val="00836A68"/>
    <w:rsid w:val="00837617"/>
    <w:rsid w:val="00837D65"/>
    <w:rsid w:val="00840928"/>
    <w:rsid w:val="00840A2D"/>
    <w:rsid w:val="0084190F"/>
    <w:rsid w:val="00842250"/>
    <w:rsid w:val="00842D23"/>
    <w:rsid w:val="00843729"/>
    <w:rsid w:val="00843A2F"/>
    <w:rsid w:val="00843C58"/>
    <w:rsid w:val="00845AA6"/>
    <w:rsid w:val="008467B6"/>
    <w:rsid w:val="008469E2"/>
    <w:rsid w:val="00850CBC"/>
    <w:rsid w:val="0085127B"/>
    <w:rsid w:val="008514B6"/>
    <w:rsid w:val="00851B90"/>
    <w:rsid w:val="00852B7F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19D"/>
    <w:rsid w:val="00857276"/>
    <w:rsid w:val="00857A1F"/>
    <w:rsid w:val="008609C5"/>
    <w:rsid w:val="00860FCD"/>
    <w:rsid w:val="00861407"/>
    <w:rsid w:val="00861AEE"/>
    <w:rsid w:val="008635F1"/>
    <w:rsid w:val="0086397D"/>
    <w:rsid w:val="00865692"/>
    <w:rsid w:val="00865992"/>
    <w:rsid w:val="00865B29"/>
    <w:rsid w:val="00866496"/>
    <w:rsid w:val="008665C4"/>
    <w:rsid w:val="008669D9"/>
    <w:rsid w:val="00870165"/>
    <w:rsid w:val="00870433"/>
    <w:rsid w:val="00870A06"/>
    <w:rsid w:val="008711A8"/>
    <w:rsid w:val="008711CC"/>
    <w:rsid w:val="008727EC"/>
    <w:rsid w:val="008744DC"/>
    <w:rsid w:val="00874C41"/>
    <w:rsid w:val="008758B7"/>
    <w:rsid w:val="008768B5"/>
    <w:rsid w:val="00876C27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5E1C"/>
    <w:rsid w:val="00886331"/>
    <w:rsid w:val="00886B01"/>
    <w:rsid w:val="00886B57"/>
    <w:rsid w:val="00886FCD"/>
    <w:rsid w:val="00887918"/>
    <w:rsid w:val="00887BD8"/>
    <w:rsid w:val="00887C23"/>
    <w:rsid w:val="00887FF5"/>
    <w:rsid w:val="00890AC8"/>
    <w:rsid w:val="008917E1"/>
    <w:rsid w:val="00892B25"/>
    <w:rsid w:val="00894C08"/>
    <w:rsid w:val="008956BA"/>
    <w:rsid w:val="00895EF0"/>
    <w:rsid w:val="00896AFB"/>
    <w:rsid w:val="008973F2"/>
    <w:rsid w:val="00897543"/>
    <w:rsid w:val="008A0FA0"/>
    <w:rsid w:val="008A3B97"/>
    <w:rsid w:val="008A3EF7"/>
    <w:rsid w:val="008A4039"/>
    <w:rsid w:val="008A4244"/>
    <w:rsid w:val="008A44FD"/>
    <w:rsid w:val="008A49C9"/>
    <w:rsid w:val="008A5072"/>
    <w:rsid w:val="008A5870"/>
    <w:rsid w:val="008A5B00"/>
    <w:rsid w:val="008A5E37"/>
    <w:rsid w:val="008A6169"/>
    <w:rsid w:val="008A64BD"/>
    <w:rsid w:val="008A733E"/>
    <w:rsid w:val="008A7438"/>
    <w:rsid w:val="008A7726"/>
    <w:rsid w:val="008B0C8C"/>
    <w:rsid w:val="008B1EE7"/>
    <w:rsid w:val="008B27DF"/>
    <w:rsid w:val="008B3236"/>
    <w:rsid w:val="008B468A"/>
    <w:rsid w:val="008B4C67"/>
    <w:rsid w:val="008B554E"/>
    <w:rsid w:val="008B5AC9"/>
    <w:rsid w:val="008B7521"/>
    <w:rsid w:val="008B7532"/>
    <w:rsid w:val="008B7C0C"/>
    <w:rsid w:val="008C0A1D"/>
    <w:rsid w:val="008C1F1B"/>
    <w:rsid w:val="008C2D4D"/>
    <w:rsid w:val="008C2F1C"/>
    <w:rsid w:val="008C37D8"/>
    <w:rsid w:val="008C39E0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2FCF"/>
    <w:rsid w:val="008E3015"/>
    <w:rsid w:val="008E42F7"/>
    <w:rsid w:val="008E7543"/>
    <w:rsid w:val="008F030B"/>
    <w:rsid w:val="008F0491"/>
    <w:rsid w:val="008F0DCA"/>
    <w:rsid w:val="008F1353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02AE"/>
    <w:rsid w:val="00901097"/>
    <w:rsid w:val="009010E1"/>
    <w:rsid w:val="009028B6"/>
    <w:rsid w:val="009029CA"/>
    <w:rsid w:val="00902C41"/>
    <w:rsid w:val="00902F8F"/>
    <w:rsid w:val="00903398"/>
    <w:rsid w:val="0090345A"/>
    <w:rsid w:val="00905143"/>
    <w:rsid w:val="00905F81"/>
    <w:rsid w:val="009068E6"/>
    <w:rsid w:val="00906CE0"/>
    <w:rsid w:val="00906E50"/>
    <w:rsid w:val="00910291"/>
    <w:rsid w:val="009109A3"/>
    <w:rsid w:val="00910A53"/>
    <w:rsid w:val="00911652"/>
    <w:rsid w:val="00911687"/>
    <w:rsid w:val="0091340D"/>
    <w:rsid w:val="00913AD1"/>
    <w:rsid w:val="00914095"/>
    <w:rsid w:val="00914656"/>
    <w:rsid w:val="00914C4C"/>
    <w:rsid w:val="009161A9"/>
    <w:rsid w:val="00916481"/>
    <w:rsid w:val="00916556"/>
    <w:rsid w:val="00917C3B"/>
    <w:rsid w:val="00917F4A"/>
    <w:rsid w:val="0092165E"/>
    <w:rsid w:val="009227BB"/>
    <w:rsid w:val="009229AA"/>
    <w:rsid w:val="00922F02"/>
    <w:rsid w:val="0092325F"/>
    <w:rsid w:val="00923AB8"/>
    <w:rsid w:val="00924A8B"/>
    <w:rsid w:val="00925B62"/>
    <w:rsid w:val="009264B7"/>
    <w:rsid w:val="00926CE3"/>
    <w:rsid w:val="009270F3"/>
    <w:rsid w:val="009278D7"/>
    <w:rsid w:val="00927905"/>
    <w:rsid w:val="0093050D"/>
    <w:rsid w:val="00930E73"/>
    <w:rsid w:val="00931189"/>
    <w:rsid w:val="009313CB"/>
    <w:rsid w:val="00932028"/>
    <w:rsid w:val="00933234"/>
    <w:rsid w:val="0093381A"/>
    <w:rsid w:val="00935687"/>
    <w:rsid w:val="00936B93"/>
    <w:rsid w:val="00940BF6"/>
    <w:rsid w:val="00942085"/>
    <w:rsid w:val="0094300E"/>
    <w:rsid w:val="0094341E"/>
    <w:rsid w:val="00943810"/>
    <w:rsid w:val="00944099"/>
    <w:rsid w:val="009446FA"/>
    <w:rsid w:val="00945487"/>
    <w:rsid w:val="0094710F"/>
    <w:rsid w:val="00947848"/>
    <w:rsid w:val="00947E41"/>
    <w:rsid w:val="00950995"/>
    <w:rsid w:val="00950C50"/>
    <w:rsid w:val="00951C2E"/>
    <w:rsid w:val="00952B83"/>
    <w:rsid w:val="00952C8B"/>
    <w:rsid w:val="00952CB3"/>
    <w:rsid w:val="00952E62"/>
    <w:rsid w:val="009537A3"/>
    <w:rsid w:val="009541E9"/>
    <w:rsid w:val="0095443A"/>
    <w:rsid w:val="00954DC4"/>
    <w:rsid w:val="00955B83"/>
    <w:rsid w:val="00956955"/>
    <w:rsid w:val="00956F9C"/>
    <w:rsid w:val="009576B1"/>
    <w:rsid w:val="00960FE7"/>
    <w:rsid w:val="0096113A"/>
    <w:rsid w:val="0096221C"/>
    <w:rsid w:val="00962324"/>
    <w:rsid w:val="009626A5"/>
    <w:rsid w:val="00963ED5"/>
    <w:rsid w:val="00963F06"/>
    <w:rsid w:val="0096408C"/>
    <w:rsid w:val="009651DA"/>
    <w:rsid w:val="00965399"/>
    <w:rsid w:val="009657D1"/>
    <w:rsid w:val="00965F47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5E8D"/>
    <w:rsid w:val="0097617A"/>
    <w:rsid w:val="00976506"/>
    <w:rsid w:val="0097725B"/>
    <w:rsid w:val="009777EC"/>
    <w:rsid w:val="00977832"/>
    <w:rsid w:val="009810FE"/>
    <w:rsid w:val="009811E6"/>
    <w:rsid w:val="009816BC"/>
    <w:rsid w:val="0098222E"/>
    <w:rsid w:val="00982F32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5402"/>
    <w:rsid w:val="009A5A11"/>
    <w:rsid w:val="009A5CC6"/>
    <w:rsid w:val="009A5D75"/>
    <w:rsid w:val="009A6096"/>
    <w:rsid w:val="009A646D"/>
    <w:rsid w:val="009A7E36"/>
    <w:rsid w:val="009B11EF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B7F61"/>
    <w:rsid w:val="009C017B"/>
    <w:rsid w:val="009C1E55"/>
    <w:rsid w:val="009C1F7C"/>
    <w:rsid w:val="009C34A1"/>
    <w:rsid w:val="009C3E5D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049"/>
    <w:rsid w:val="009D2765"/>
    <w:rsid w:val="009D2CED"/>
    <w:rsid w:val="009D302C"/>
    <w:rsid w:val="009D4C0B"/>
    <w:rsid w:val="009D4CF3"/>
    <w:rsid w:val="009D4D0B"/>
    <w:rsid w:val="009D57FB"/>
    <w:rsid w:val="009D5B92"/>
    <w:rsid w:val="009D611C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3D59"/>
    <w:rsid w:val="009E450E"/>
    <w:rsid w:val="009E50BC"/>
    <w:rsid w:val="009E52D5"/>
    <w:rsid w:val="009E555F"/>
    <w:rsid w:val="009E63EB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372"/>
    <w:rsid w:val="00A05EA0"/>
    <w:rsid w:val="00A06FD0"/>
    <w:rsid w:val="00A06FF8"/>
    <w:rsid w:val="00A073E5"/>
    <w:rsid w:val="00A07C38"/>
    <w:rsid w:val="00A1236E"/>
    <w:rsid w:val="00A134E2"/>
    <w:rsid w:val="00A13F80"/>
    <w:rsid w:val="00A1427E"/>
    <w:rsid w:val="00A142EF"/>
    <w:rsid w:val="00A151DD"/>
    <w:rsid w:val="00A15328"/>
    <w:rsid w:val="00A15F86"/>
    <w:rsid w:val="00A16D9E"/>
    <w:rsid w:val="00A176EA"/>
    <w:rsid w:val="00A17C1D"/>
    <w:rsid w:val="00A2049F"/>
    <w:rsid w:val="00A21135"/>
    <w:rsid w:val="00A21777"/>
    <w:rsid w:val="00A2207C"/>
    <w:rsid w:val="00A22C8C"/>
    <w:rsid w:val="00A23195"/>
    <w:rsid w:val="00A2364E"/>
    <w:rsid w:val="00A23C65"/>
    <w:rsid w:val="00A24DE9"/>
    <w:rsid w:val="00A273C0"/>
    <w:rsid w:val="00A277AC"/>
    <w:rsid w:val="00A278A6"/>
    <w:rsid w:val="00A2D8FD"/>
    <w:rsid w:val="00A3085C"/>
    <w:rsid w:val="00A308C2"/>
    <w:rsid w:val="00A3215E"/>
    <w:rsid w:val="00A35CF8"/>
    <w:rsid w:val="00A37294"/>
    <w:rsid w:val="00A40AD5"/>
    <w:rsid w:val="00A41408"/>
    <w:rsid w:val="00A4149C"/>
    <w:rsid w:val="00A41559"/>
    <w:rsid w:val="00A41AAE"/>
    <w:rsid w:val="00A42BC3"/>
    <w:rsid w:val="00A42E91"/>
    <w:rsid w:val="00A43E7D"/>
    <w:rsid w:val="00A44D7B"/>
    <w:rsid w:val="00A48B25"/>
    <w:rsid w:val="00A5004F"/>
    <w:rsid w:val="00A50C4D"/>
    <w:rsid w:val="00A50C9A"/>
    <w:rsid w:val="00A511B5"/>
    <w:rsid w:val="00A5184D"/>
    <w:rsid w:val="00A522A7"/>
    <w:rsid w:val="00A52CAD"/>
    <w:rsid w:val="00A52FB1"/>
    <w:rsid w:val="00A52FF8"/>
    <w:rsid w:val="00A53982"/>
    <w:rsid w:val="00A53DAA"/>
    <w:rsid w:val="00A54DAF"/>
    <w:rsid w:val="00A55092"/>
    <w:rsid w:val="00A55A67"/>
    <w:rsid w:val="00A56472"/>
    <w:rsid w:val="00A568AA"/>
    <w:rsid w:val="00A56CB0"/>
    <w:rsid w:val="00A57162"/>
    <w:rsid w:val="00A57517"/>
    <w:rsid w:val="00A579B9"/>
    <w:rsid w:val="00A57F86"/>
    <w:rsid w:val="00A604B8"/>
    <w:rsid w:val="00A61047"/>
    <w:rsid w:val="00A610BD"/>
    <w:rsid w:val="00A61AFE"/>
    <w:rsid w:val="00A61E8A"/>
    <w:rsid w:val="00A62479"/>
    <w:rsid w:val="00A63266"/>
    <w:rsid w:val="00A632E0"/>
    <w:rsid w:val="00A63D08"/>
    <w:rsid w:val="00A64401"/>
    <w:rsid w:val="00A645A6"/>
    <w:rsid w:val="00A65D0D"/>
    <w:rsid w:val="00A66C95"/>
    <w:rsid w:val="00A674C7"/>
    <w:rsid w:val="00A67E16"/>
    <w:rsid w:val="00A70755"/>
    <w:rsid w:val="00A7118B"/>
    <w:rsid w:val="00A71DA3"/>
    <w:rsid w:val="00A7414C"/>
    <w:rsid w:val="00A74A5C"/>
    <w:rsid w:val="00A74C64"/>
    <w:rsid w:val="00A75139"/>
    <w:rsid w:val="00A751F3"/>
    <w:rsid w:val="00A766F1"/>
    <w:rsid w:val="00A76788"/>
    <w:rsid w:val="00A76DE4"/>
    <w:rsid w:val="00A8046B"/>
    <w:rsid w:val="00A81212"/>
    <w:rsid w:val="00A83363"/>
    <w:rsid w:val="00A83BD7"/>
    <w:rsid w:val="00A84295"/>
    <w:rsid w:val="00A84C90"/>
    <w:rsid w:val="00A860FE"/>
    <w:rsid w:val="00A8711D"/>
    <w:rsid w:val="00A87D53"/>
    <w:rsid w:val="00A91636"/>
    <w:rsid w:val="00A91D7E"/>
    <w:rsid w:val="00A91ED2"/>
    <w:rsid w:val="00A922CA"/>
    <w:rsid w:val="00A923AB"/>
    <w:rsid w:val="00A92DCB"/>
    <w:rsid w:val="00A93385"/>
    <w:rsid w:val="00A93FEF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1B55"/>
    <w:rsid w:val="00AA210B"/>
    <w:rsid w:val="00AA2515"/>
    <w:rsid w:val="00AA2C13"/>
    <w:rsid w:val="00AA2D60"/>
    <w:rsid w:val="00AA2FBA"/>
    <w:rsid w:val="00AA3322"/>
    <w:rsid w:val="00AA3C25"/>
    <w:rsid w:val="00AA4C3C"/>
    <w:rsid w:val="00AA7A48"/>
    <w:rsid w:val="00AB01CF"/>
    <w:rsid w:val="00AB0D9D"/>
    <w:rsid w:val="00AB15DF"/>
    <w:rsid w:val="00AB1E22"/>
    <w:rsid w:val="00AB1F10"/>
    <w:rsid w:val="00AB2C41"/>
    <w:rsid w:val="00AB2F06"/>
    <w:rsid w:val="00AB2F8E"/>
    <w:rsid w:val="00AB5215"/>
    <w:rsid w:val="00AB6344"/>
    <w:rsid w:val="00AB764A"/>
    <w:rsid w:val="00AB7B68"/>
    <w:rsid w:val="00AB7BFA"/>
    <w:rsid w:val="00AC2477"/>
    <w:rsid w:val="00AC2DC9"/>
    <w:rsid w:val="00AC3A73"/>
    <w:rsid w:val="00AC3A7B"/>
    <w:rsid w:val="00AC3E7C"/>
    <w:rsid w:val="00AC469F"/>
    <w:rsid w:val="00AC4EBA"/>
    <w:rsid w:val="00AC5460"/>
    <w:rsid w:val="00AC57BA"/>
    <w:rsid w:val="00AC5809"/>
    <w:rsid w:val="00AC673E"/>
    <w:rsid w:val="00AC6EAE"/>
    <w:rsid w:val="00AC7243"/>
    <w:rsid w:val="00AD018F"/>
    <w:rsid w:val="00AD0B82"/>
    <w:rsid w:val="00AD1DBF"/>
    <w:rsid w:val="00AD22F2"/>
    <w:rsid w:val="00AD38CA"/>
    <w:rsid w:val="00AD3ADC"/>
    <w:rsid w:val="00AD4266"/>
    <w:rsid w:val="00AD43DA"/>
    <w:rsid w:val="00AD54C1"/>
    <w:rsid w:val="00AD5F67"/>
    <w:rsid w:val="00AD5FFF"/>
    <w:rsid w:val="00AD61E8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E7A3D"/>
    <w:rsid w:val="00AE7C0E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0D"/>
    <w:rsid w:val="00AF6528"/>
    <w:rsid w:val="00AF6F6C"/>
    <w:rsid w:val="00AF76D7"/>
    <w:rsid w:val="00B0023A"/>
    <w:rsid w:val="00B00373"/>
    <w:rsid w:val="00B0099B"/>
    <w:rsid w:val="00B01817"/>
    <w:rsid w:val="00B01AAF"/>
    <w:rsid w:val="00B020B6"/>
    <w:rsid w:val="00B0220D"/>
    <w:rsid w:val="00B02EE3"/>
    <w:rsid w:val="00B0404D"/>
    <w:rsid w:val="00B045B9"/>
    <w:rsid w:val="00B04A92"/>
    <w:rsid w:val="00B05892"/>
    <w:rsid w:val="00B05CF5"/>
    <w:rsid w:val="00B06646"/>
    <w:rsid w:val="00B06BB8"/>
    <w:rsid w:val="00B074D1"/>
    <w:rsid w:val="00B07710"/>
    <w:rsid w:val="00B10650"/>
    <w:rsid w:val="00B109FB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0E1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E70"/>
    <w:rsid w:val="00B33888"/>
    <w:rsid w:val="00B33A77"/>
    <w:rsid w:val="00B33B1E"/>
    <w:rsid w:val="00B33F9E"/>
    <w:rsid w:val="00B35B0B"/>
    <w:rsid w:val="00B36502"/>
    <w:rsid w:val="00B36EE4"/>
    <w:rsid w:val="00B37B2E"/>
    <w:rsid w:val="00B404C3"/>
    <w:rsid w:val="00B40970"/>
    <w:rsid w:val="00B40EA7"/>
    <w:rsid w:val="00B410F8"/>
    <w:rsid w:val="00B41DC0"/>
    <w:rsid w:val="00B41E26"/>
    <w:rsid w:val="00B423D9"/>
    <w:rsid w:val="00B43E10"/>
    <w:rsid w:val="00B43F2B"/>
    <w:rsid w:val="00B44B76"/>
    <w:rsid w:val="00B4593A"/>
    <w:rsid w:val="00B465BC"/>
    <w:rsid w:val="00B46934"/>
    <w:rsid w:val="00B46D48"/>
    <w:rsid w:val="00B50BBF"/>
    <w:rsid w:val="00B520CA"/>
    <w:rsid w:val="00B5332F"/>
    <w:rsid w:val="00B53813"/>
    <w:rsid w:val="00B53968"/>
    <w:rsid w:val="00B54D8B"/>
    <w:rsid w:val="00B55EF1"/>
    <w:rsid w:val="00B563E8"/>
    <w:rsid w:val="00B57E1C"/>
    <w:rsid w:val="00B57F4A"/>
    <w:rsid w:val="00B600B3"/>
    <w:rsid w:val="00B6026B"/>
    <w:rsid w:val="00B619CB"/>
    <w:rsid w:val="00B61B35"/>
    <w:rsid w:val="00B62421"/>
    <w:rsid w:val="00B63030"/>
    <w:rsid w:val="00B63046"/>
    <w:rsid w:val="00B636E5"/>
    <w:rsid w:val="00B63A81"/>
    <w:rsid w:val="00B642FB"/>
    <w:rsid w:val="00B64899"/>
    <w:rsid w:val="00B64DBA"/>
    <w:rsid w:val="00B6739B"/>
    <w:rsid w:val="00B71310"/>
    <w:rsid w:val="00B714FE"/>
    <w:rsid w:val="00B72F3B"/>
    <w:rsid w:val="00B732C1"/>
    <w:rsid w:val="00B76B85"/>
    <w:rsid w:val="00B7766E"/>
    <w:rsid w:val="00B77806"/>
    <w:rsid w:val="00B77961"/>
    <w:rsid w:val="00B80463"/>
    <w:rsid w:val="00B8109E"/>
    <w:rsid w:val="00B810C7"/>
    <w:rsid w:val="00B81EE0"/>
    <w:rsid w:val="00B854E6"/>
    <w:rsid w:val="00B85A8B"/>
    <w:rsid w:val="00B85DBB"/>
    <w:rsid w:val="00B879B2"/>
    <w:rsid w:val="00B90066"/>
    <w:rsid w:val="00B91524"/>
    <w:rsid w:val="00B9194F"/>
    <w:rsid w:val="00B91F61"/>
    <w:rsid w:val="00B93857"/>
    <w:rsid w:val="00B94BC2"/>
    <w:rsid w:val="00B94DC3"/>
    <w:rsid w:val="00B95565"/>
    <w:rsid w:val="00B95803"/>
    <w:rsid w:val="00B96A8C"/>
    <w:rsid w:val="00B978F7"/>
    <w:rsid w:val="00B97AE2"/>
    <w:rsid w:val="00BA0261"/>
    <w:rsid w:val="00BA069A"/>
    <w:rsid w:val="00BA0F7E"/>
    <w:rsid w:val="00BA1869"/>
    <w:rsid w:val="00BA1BAB"/>
    <w:rsid w:val="00BA2068"/>
    <w:rsid w:val="00BA4364"/>
    <w:rsid w:val="00BA458C"/>
    <w:rsid w:val="00BA5B1F"/>
    <w:rsid w:val="00BA5E9F"/>
    <w:rsid w:val="00BA62D7"/>
    <w:rsid w:val="00BA76BD"/>
    <w:rsid w:val="00BB05EB"/>
    <w:rsid w:val="00BB0E4C"/>
    <w:rsid w:val="00BB2149"/>
    <w:rsid w:val="00BB363D"/>
    <w:rsid w:val="00BB3FE5"/>
    <w:rsid w:val="00BB4189"/>
    <w:rsid w:val="00BB4274"/>
    <w:rsid w:val="00BB5A74"/>
    <w:rsid w:val="00BB79F6"/>
    <w:rsid w:val="00BC135C"/>
    <w:rsid w:val="00BC1556"/>
    <w:rsid w:val="00BC2867"/>
    <w:rsid w:val="00BC2FC6"/>
    <w:rsid w:val="00BC427F"/>
    <w:rsid w:val="00BC4C40"/>
    <w:rsid w:val="00BC5605"/>
    <w:rsid w:val="00BC56BC"/>
    <w:rsid w:val="00BC5A04"/>
    <w:rsid w:val="00BC636C"/>
    <w:rsid w:val="00BC66AC"/>
    <w:rsid w:val="00BC69F6"/>
    <w:rsid w:val="00BC7722"/>
    <w:rsid w:val="00BC7F05"/>
    <w:rsid w:val="00BD1460"/>
    <w:rsid w:val="00BD14EB"/>
    <w:rsid w:val="00BD295F"/>
    <w:rsid w:val="00BD29E4"/>
    <w:rsid w:val="00BD2EC6"/>
    <w:rsid w:val="00BD3B1E"/>
    <w:rsid w:val="00BD4382"/>
    <w:rsid w:val="00BD4CA0"/>
    <w:rsid w:val="00BD52C3"/>
    <w:rsid w:val="00BD5319"/>
    <w:rsid w:val="00BD6073"/>
    <w:rsid w:val="00BD61B2"/>
    <w:rsid w:val="00BD6514"/>
    <w:rsid w:val="00BD74C9"/>
    <w:rsid w:val="00BE03C1"/>
    <w:rsid w:val="00BE0457"/>
    <w:rsid w:val="00BE0AE5"/>
    <w:rsid w:val="00BE0B80"/>
    <w:rsid w:val="00BE1688"/>
    <w:rsid w:val="00BE226E"/>
    <w:rsid w:val="00BE2525"/>
    <w:rsid w:val="00BE25A7"/>
    <w:rsid w:val="00BE26E9"/>
    <w:rsid w:val="00BE3951"/>
    <w:rsid w:val="00BE3954"/>
    <w:rsid w:val="00BE3C75"/>
    <w:rsid w:val="00BE4BA3"/>
    <w:rsid w:val="00BE54D1"/>
    <w:rsid w:val="00BE5AC5"/>
    <w:rsid w:val="00BE5E78"/>
    <w:rsid w:val="00BE7A24"/>
    <w:rsid w:val="00BE7BEC"/>
    <w:rsid w:val="00BE7D65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4F6B"/>
    <w:rsid w:val="00BF4FBF"/>
    <w:rsid w:val="00BF50C4"/>
    <w:rsid w:val="00BF5944"/>
    <w:rsid w:val="00BF5F00"/>
    <w:rsid w:val="00BF6935"/>
    <w:rsid w:val="00C00679"/>
    <w:rsid w:val="00C01613"/>
    <w:rsid w:val="00C01BC6"/>
    <w:rsid w:val="00C01C91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803"/>
    <w:rsid w:val="00C13D73"/>
    <w:rsid w:val="00C13DE5"/>
    <w:rsid w:val="00C13FEE"/>
    <w:rsid w:val="00C14BB0"/>
    <w:rsid w:val="00C14FFF"/>
    <w:rsid w:val="00C15543"/>
    <w:rsid w:val="00C15750"/>
    <w:rsid w:val="00C15E2B"/>
    <w:rsid w:val="00C16687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3E82"/>
    <w:rsid w:val="00C260FA"/>
    <w:rsid w:val="00C26530"/>
    <w:rsid w:val="00C27738"/>
    <w:rsid w:val="00C300B2"/>
    <w:rsid w:val="00C30153"/>
    <w:rsid w:val="00C30203"/>
    <w:rsid w:val="00C30434"/>
    <w:rsid w:val="00C31009"/>
    <w:rsid w:val="00C325C3"/>
    <w:rsid w:val="00C34707"/>
    <w:rsid w:val="00C34E8A"/>
    <w:rsid w:val="00C34FFC"/>
    <w:rsid w:val="00C350CD"/>
    <w:rsid w:val="00C36DA5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5089A"/>
    <w:rsid w:val="00C50F2F"/>
    <w:rsid w:val="00C51E6E"/>
    <w:rsid w:val="00C52063"/>
    <w:rsid w:val="00C53E73"/>
    <w:rsid w:val="00C5472E"/>
    <w:rsid w:val="00C552CB"/>
    <w:rsid w:val="00C57B50"/>
    <w:rsid w:val="00C601A4"/>
    <w:rsid w:val="00C62C72"/>
    <w:rsid w:val="00C63CDE"/>
    <w:rsid w:val="00C65941"/>
    <w:rsid w:val="00C65FBC"/>
    <w:rsid w:val="00C66A1E"/>
    <w:rsid w:val="00C6743F"/>
    <w:rsid w:val="00C67F0D"/>
    <w:rsid w:val="00C71CD9"/>
    <w:rsid w:val="00C72E77"/>
    <w:rsid w:val="00C76269"/>
    <w:rsid w:val="00C76D88"/>
    <w:rsid w:val="00C80C4D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047D"/>
    <w:rsid w:val="00C915FA"/>
    <w:rsid w:val="00C91A23"/>
    <w:rsid w:val="00C9221F"/>
    <w:rsid w:val="00C9224A"/>
    <w:rsid w:val="00C93B95"/>
    <w:rsid w:val="00C93E30"/>
    <w:rsid w:val="00C955DA"/>
    <w:rsid w:val="00C96234"/>
    <w:rsid w:val="00C973E3"/>
    <w:rsid w:val="00C97E01"/>
    <w:rsid w:val="00CA0781"/>
    <w:rsid w:val="00CA1020"/>
    <w:rsid w:val="00CA12F8"/>
    <w:rsid w:val="00CA15D8"/>
    <w:rsid w:val="00CA32F9"/>
    <w:rsid w:val="00CA372B"/>
    <w:rsid w:val="00CA4359"/>
    <w:rsid w:val="00CA4913"/>
    <w:rsid w:val="00CA4D03"/>
    <w:rsid w:val="00CA4F1E"/>
    <w:rsid w:val="00CA5239"/>
    <w:rsid w:val="00CA6E28"/>
    <w:rsid w:val="00CA70B4"/>
    <w:rsid w:val="00CA75BD"/>
    <w:rsid w:val="00CA7CD0"/>
    <w:rsid w:val="00CA7E5A"/>
    <w:rsid w:val="00CB2FD6"/>
    <w:rsid w:val="00CB3640"/>
    <w:rsid w:val="00CB39D8"/>
    <w:rsid w:val="00CB60CF"/>
    <w:rsid w:val="00CB64C6"/>
    <w:rsid w:val="00CB661C"/>
    <w:rsid w:val="00CB6871"/>
    <w:rsid w:val="00CB6D1B"/>
    <w:rsid w:val="00CB7068"/>
    <w:rsid w:val="00CB7A43"/>
    <w:rsid w:val="00CC1303"/>
    <w:rsid w:val="00CC13FE"/>
    <w:rsid w:val="00CC1653"/>
    <w:rsid w:val="00CC45C9"/>
    <w:rsid w:val="00CC45CC"/>
    <w:rsid w:val="00CC4780"/>
    <w:rsid w:val="00CC54B0"/>
    <w:rsid w:val="00CC5B34"/>
    <w:rsid w:val="00CC604F"/>
    <w:rsid w:val="00CC611C"/>
    <w:rsid w:val="00CC6756"/>
    <w:rsid w:val="00CC6A96"/>
    <w:rsid w:val="00CC719D"/>
    <w:rsid w:val="00CC79A1"/>
    <w:rsid w:val="00CC7ECE"/>
    <w:rsid w:val="00CD02AA"/>
    <w:rsid w:val="00CD066E"/>
    <w:rsid w:val="00CD074B"/>
    <w:rsid w:val="00CD13CF"/>
    <w:rsid w:val="00CD1CBB"/>
    <w:rsid w:val="00CD318D"/>
    <w:rsid w:val="00CD4C9E"/>
    <w:rsid w:val="00CD6751"/>
    <w:rsid w:val="00CD6C14"/>
    <w:rsid w:val="00CD757D"/>
    <w:rsid w:val="00CD7817"/>
    <w:rsid w:val="00CD79E9"/>
    <w:rsid w:val="00CE1550"/>
    <w:rsid w:val="00CE2107"/>
    <w:rsid w:val="00CE3C92"/>
    <w:rsid w:val="00CE414C"/>
    <w:rsid w:val="00CE586D"/>
    <w:rsid w:val="00CE59C7"/>
    <w:rsid w:val="00CE727B"/>
    <w:rsid w:val="00CE7798"/>
    <w:rsid w:val="00CF0371"/>
    <w:rsid w:val="00CF0ED2"/>
    <w:rsid w:val="00CF1338"/>
    <w:rsid w:val="00CF16FA"/>
    <w:rsid w:val="00CF1DE1"/>
    <w:rsid w:val="00CF26C1"/>
    <w:rsid w:val="00CF295B"/>
    <w:rsid w:val="00CF3B1C"/>
    <w:rsid w:val="00CF4235"/>
    <w:rsid w:val="00CF5964"/>
    <w:rsid w:val="00CF661A"/>
    <w:rsid w:val="00CF7209"/>
    <w:rsid w:val="00CF74BA"/>
    <w:rsid w:val="00CF7FFB"/>
    <w:rsid w:val="00D00B75"/>
    <w:rsid w:val="00D01125"/>
    <w:rsid w:val="00D020B6"/>
    <w:rsid w:val="00D05C42"/>
    <w:rsid w:val="00D06F28"/>
    <w:rsid w:val="00D071EA"/>
    <w:rsid w:val="00D073C0"/>
    <w:rsid w:val="00D07CAF"/>
    <w:rsid w:val="00D10362"/>
    <w:rsid w:val="00D11F6D"/>
    <w:rsid w:val="00D11F94"/>
    <w:rsid w:val="00D125EA"/>
    <w:rsid w:val="00D132AD"/>
    <w:rsid w:val="00D14171"/>
    <w:rsid w:val="00D14AEA"/>
    <w:rsid w:val="00D15B01"/>
    <w:rsid w:val="00D169F5"/>
    <w:rsid w:val="00D17FEE"/>
    <w:rsid w:val="00D20248"/>
    <w:rsid w:val="00D206EA"/>
    <w:rsid w:val="00D2125B"/>
    <w:rsid w:val="00D21463"/>
    <w:rsid w:val="00D21984"/>
    <w:rsid w:val="00D21F79"/>
    <w:rsid w:val="00D22DFB"/>
    <w:rsid w:val="00D23B08"/>
    <w:rsid w:val="00D25441"/>
    <w:rsid w:val="00D26375"/>
    <w:rsid w:val="00D267D9"/>
    <w:rsid w:val="00D2748D"/>
    <w:rsid w:val="00D276E8"/>
    <w:rsid w:val="00D27F63"/>
    <w:rsid w:val="00D30B06"/>
    <w:rsid w:val="00D30BD8"/>
    <w:rsid w:val="00D30D45"/>
    <w:rsid w:val="00D31482"/>
    <w:rsid w:val="00D329BD"/>
    <w:rsid w:val="00D32B2E"/>
    <w:rsid w:val="00D32BED"/>
    <w:rsid w:val="00D32C92"/>
    <w:rsid w:val="00D3311A"/>
    <w:rsid w:val="00D33E43"/>
    <w:rsid w:val="00D34008"/>
    <w:rsid w:val="00D35321"/>
    <w:rsid w:val="00D36B23"/>
    <w:rsid w:val="00D3BF74"/>
    <w:rsid w:val="00D41926"/>
    <w:rsid w:val="00D43959"/>
    <w:rsid w:val="00D43E15"/>
    <w:rsid w:val="00D4464D"/>
    <w:rsid w:val="00D44845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321"/>
    <w:rsid w:val="00D645B1"/>
    <w:rsid w:val="00D647D3"/>
    <w:rsid w:val="00D65F96"/>
    <w:rsid w:val="00D66A61"/>
    <w:rsid w:val="00D66AA2"/>
    <w:rsid w:val="00D6727E"/>
    <w:rsid w:val="00D674DC"/>
    <w:rsid w:val="00D6775D"/>
    <w:rsid w:val="00D67AA0"/>
    <w:rsid w:val="00D71740"/>
    <w:rsid w:val="00D72876"/>
    <w:rsid w:val="00D73E66"/>
    <w:rsid w:val="00D74CD3"/>
    <w:rsid w:val="00D7544E"/>
    <w:rsid w:val="00D7610B"/>
    <w:rsid w:val="00D77091"/>
    <w:rsid w:val="00D7769C"/>
    <w:rsid w:val="00D77967"/>
    <w:rsid w:val="00D805CF"/>
    <w:rsid w:val="00D807BC"/>
    <w:rsid w:val="00D80E07"/>
    <w:rsid w:val="00D81AAE"/>
    <w:rsid w:val="00D83900"/>
    <w:rsid w:val="00D83DAD"/>
    <w:rsid w:val="00D84012"/>
    <w:rsid w:val="00D846EC"/>
    <w:rsid w:val="00D8540C"/>
    <w:rsid w:val="00D8755C"/>
    <w:rsid w:val="00D87B97"/>
    <w:rsid w:val="00D910B2"/>
    <w:rsid w:val="00D91B99"/>
    <w:rsid w:val="00D92C36"/>
    <w:rsid w:val="00D92DDE"/>
    <w:rsid w:val="00D93942"/>
    <w:rsid w:val="00D94E56"/>
    <w:rsid w:val="00D9598C"/>
    <w:rsid w:val="00D95AC7"/>
    <w:rsid w:val="00D962D3"/>
    <w:rsid w:val="00D974CF"/>
    <w:rsid w:val="00D978B5"/>
    <w:rsid w:val="00D97C28"/>
    <w:rsid w:val="00D97C3D"/>
    <w:rsid w:val="00DA0B90"/>
    <w:rsid w:val="00DA31F5"/>
    <w:rsid w:val="00DA36E8"/>
    <w:rsid w:val="00DA5D85"/>
    <w:rsid w:val="00DA6DFD"/>
    <w:rsid w:val="00DA79DA"/>
    <w:rsid w:val="00DB020B"/>
    <w:rsid w:val="00DB12C1"/>
    <w:rsid w:val="00DB1DEE"/>
    <w:rsid w:val="00DB305A"/>
    <w:rsid w:val="00DB3423"/>
    <w:rsid w:val="00DB43F1"/>
    <w:rsid w:val="00DB4483"/>
    <w:rsid w:val="00DB4648"/>
    <w:rsid w:val="00DB56CC"/>
    <w:rsid w:val="00DB5DD1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87B"/>
    <w:rsid w:val="00DC4EB3"/>
    <w:rsid w:val="00DC5340"/>
    <w:rsid w:val="00DC5E4C"/>
    <w:rsid w:val="00DC5E9F"/>
    <w:rsid w:val="00DC68C2"/>
    <w:rsid w:val="00DC7962"/>
    <w:rsid w:val="00DD03EF"/>
    <w:rsid w:val="00DD1316"/>
    <w:rsid w:val="00DD2218"/>
    <w:rsid w:val="00DD26C0"/>
    <w:rsid w:val="00DD2AF6"/>
    <w:rsid w:val="00DD36A4"/>
    <w:rsid w:val="00DD43A5"/>
    <w:rsid w:val="00DD4C05"/>
    <w:rsid w:val="00DD58E8"/>
    <w:rsid w:val="00DD5B9F"/>
    <w:rsid w:val="00DD6742"/>
    <w:rsid w:val="00DD7F70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6ADB"/>
    <w:rsid w:val="00DE7076"/>
    <w:rsid w:val="00DE7302"/>
    <w:rsid w:val="00DE7BA5"/>
    <w:rsid w:val="00DF0113"/>
    <w:rsid w:val="00DF095B"/>
    <w:rsid w:val="00DF0C44"/>
    <w:rsid w:val="00DF1E70"/>
    <w:rsid w:val="00DF1EB2"/>
    <w:rsid w:val="00DF3EB2"/>
    <w:rsid w:val="00DF436F"/>
    <w:rsid w:val="00DF4CBC"/>
    <w:rsid w:val="00DF4FE3"/>
    <w:rsid w:val="00DF5073"/>
    <w:rsid w:val="00DF5328"/>
    <w:rsid w:val="00DF623D"/>
    <w:rsid w:val="00DF63C6"/>
    <w:rsid w:val="00DF6C2E"/>
    <w:rsid w:val="00DF6E82"/>
    <w:rsid w:val="00DF75C0"/>
    <w:rsid w:val="00DF7897"/>
    <w:rsid w:val="00E00E64"/>
    <w:rsid w:val="00E013CD"/>
    <w:rsid w:val="00E0253D"/>
    <w:rsid w:val="00E025D2"/>
    <w:rsid w:val="00E0263E"/>
    <w:rsid w:val="00E0350A"/>
    <w:rsid w:val="00E042A4"/>
    <w:rsid w:val="00E05055"/>
    <w:rsid w:val="00E05780"/>
    <w:rsid w:val="00E05DA4"/>
    <w:rsid w:val="00E05F29"/>
    <w:rsid w:val="00E0782F"/>
    <w:rsid w:val="00E1035C"/>
    <w:rsid w:val="00E106E4"/>
    <w:rsid w:val="00E11B53"/>
    <w:rsid w:val="00E121A6"/>
    <w:rsid w:val="00E12E2F"/>
    <w:rsid w:val="00E132B4"/>
    <w:rsid w:val="00E14A36"/>
    <w:rsid w:val="00E15391"/>
    <w:rsid w:val="00E153ED"/>
    <w:rsid w:val="00E15465"/>
    <w:rsid w:val="00E164E5"/>
    <w:rsid w:val="00E16929"/>
    <w:rsid w:val="00E16B81"/>
    <w:rsid w:val="00E20045"/>
    <w:rsid w:val="00E204EF"/>
    <w:rsid w:val="00E20BD9"/>
    <w:rsid w:val="00E2265E"/>
    <w:rsid w:val="00E22F2A"/>
    <w:rsid w:val="00E2375B"/>
    <w:rsid w:val="00E238E3"/>
    <w:rsid w:val="00E23EEF"/>
    <w:rsid w:val="00E24098"/>
    <w:rsid w:val="00E242B2"/>
    <w:rsid w:val="00E2466A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72EC"/>
    <w:rsid w:val="00E40CB6"/>
    <w:rsid w:val="00E42A2C"/>
    <w:rsid w:val="00E43F15"/>
    <w:rsid w:val="00E44BF8"/>
    <w:rsid w:val="00E44C51"/>
    <w:rsid w:val="00E4543C"/>
    <w:rsid w:val="00E4693B"/>
    <w:rsid w:val="00E46EAF"/>
    <w:rsid w:val="00E47E83"/>
    <w:rsid w:val="00E529E4"/>
    <w:rsid w:val="00E52BDD"/>
    <w:rsid w:val="00E5454D"/>
    <w:rsid w:val="00E55A41"/>
    <w:rsid w:val="00E55AD0"/>
    <w:rsid w:val="00E562AC"/>
    <w:rsid w:val="00E57D7C"/>
    <w:rsid w:val="00E61AD7"/>
    <w:rsid w:val="00E63AAF"/>
    <w:rsid w:val="00E6441A"/>
    <w:rsid w:val="00E64D6A"/>
    <w:rsid w:val="00E64ED2"/>
    <w:rsid w:val="00E65B56"/>
    <w:rsid w:val="00E671BC"/>
    <w:rsid w:val="00E6762C"/>
    <w:rsid w:val="00E70C3D"/>
    <w:rsid w:val="00E70C97"/>
    <w:rsid w:val="00E73469"/>
    <w:rsid w:val="00E73B25"/>
    <w:rsid w:val="00E7432B"/>
    <w:rsid w:val="00E74AD0"/>
    <w:rsid w:val="00E76711"/>
    <w:rsid w:val="00E76DCE"/>
    <w:rsid w:val="00E77D1B"/>
    <w:rsid w:val="00E81559"/>
    <w:rsid w:val="00E815B4"/>
    <w:rsid w:val="00E82017"/>
    <w:rsid w:val="00E834AD"/>
    <w:rsid w:val="00E83EA1"/>
    <w:rsid w:val="00E83EED"/>
    <w:rsid w:val="00E849BA"/>
    <w:rsid w:val="00E84E1E"/>
    <w:rsid w:val="00E867A5"/>
    <w:rsid w:val="00E868C4"/>
    <w:rsid w:val="00E86D93"/>
    <w:rsid w:val="00E87085"/>
    <w:rsid w:val="00E8736C"/>
    <w:rsid w:val="00E91A61"/>
    <w:rsid w:val="00E91C7E"/>
    <w:rsid w:val="00E92CA3"/>
    <w:rsid w:val="00E93545"/>
    <w:rsid w:val="00E93836"/>
    <w:rsid w:val="00E93C93"/>
    <w:rsid w:val="00E942E7"/>
    <w:rsid w:val="00E945CA"/>
    <w:rsid w:val="00E94ACC"/>
    <w:rsid w:val="00E94AFE"/>
    <w:rsid w:val="00E94C79"/>
    <w:rsid w:val="00E9502E"/>
    <w:rsid w:val="00E95FF8"/>
    <w:rsid w:val="00E963B2"/>
    <w:rsid w:val="00EA01EB"/>
    <w:rsid w:val="00EA021E"/>
    <w:rsid w:val="00EA032B"/>
    <w:rsid w:val="00EA1577"/>
    <w:rsid w:val="00EA15D8"/>
    <w:rsid w:val="00EA1CEC"/>
    <w:rsid w:val="00EA1DC8"/>
    <w:rsid w:val="00EA3056"/>
    <w:rsid w:val="00EA3121"/>
    <w:rsid w:val="00EA3457"/>
    <w:rsid w:val="00EA3FBF"/>
    <w:rsid w:val="00EA4BA8"/>
    <w:rsid w:val="00EA539F"/>
    <w:rsid w:val="00EA55E9"/>
    <w:rsid w:val="00EA579F"/>
    <w:rsid w:val="00EA5E45"/>
    <w:rsid w:val="00EA6A5D"/>
    <w:rsid w:val="00EA7118"/>
    <w:rsid w:val="00EA7159"/>
    <w:rsid w:val="00EA724F"/>
    <w:rsid w:val="00EA7EBF"/>
    <w:rsid w:val="00EB0AAE"/>
    <w:rsid w:val="00EB0BE6"/>
    <w:rsid w:val="00EB1A76"/>
    <w:rsid w:val="00EB207F"/>
    <w:rsid w:val="00EB23F0"/>
    <w:rsid w:val="00EB2B16"/>
    <w:rsid w:val="00EB2EAF"/>
    <w:rsid w:val="00EB303A"/>
    <w:rsid w:val="00EB39C8"/>
    <w:rsid w:val="00EB4980"/>
    <w:rsid w:val="00EB4FE2"/>
    <w:rsid w:val="00EB53CA"/>
    <w:rsid w:val="00EB5766"/>
    <w:rsid w:val="00EB62F5"/>
    <w:rsid w:val="00EB71A9"/>
    <w:rsid w:val="00EB7AD3"/>
    <w:rsid w:val="00EC031F"/>
    <w:rsid w:val="00EC0CA3"/>
    <w:rsid w:val="00EC2F36"/>
    <w:rsid w:val="00EC378B"/>
    <w:rsid w:val="00EC402F"/>
    <w:rsid w:val="00EC4101"/>
    <w:rsid w:val="00EC4419"/>
    <w:rsid w:val="00EC444B"/>
    <w:rsid w:val="00EC4DAE"/>
    <w:rsid w:val="00EC4ED4"/>
    <w:rsid w:val="00EC69BD"/>
    <w:rsid w:val="00EC761E"/>
    <w:rsid w:val="00ED2464"/>
    <w:rsid w:val="00ED2D29"/>
    <w:rsid w:val="00ED349D"/>
    <w:rsid w:val="00ED3835"/>
    <w:rsid w:val="00ED3E80"/>
    <w:rsid w:val="00ED44A4"/>
    <w:rsid w:val="00ED4B23"/>
    <w:rsid w:val="00ED5206"/>
    <w:rsid w:val="00ED5E3F"/>
    <w:rsid w:val="00ED671D"/>
    <w:rsid w:val="00ED69C3"/>
    <w:rsid w:val="00ED6E86"/>
    <w:rsid w:val="00ED6F32"/>
    <w:rsid w:val="00ED715E"/>
    <w:rsid w:val="00ED7576"/>
    <w:rsid w:val="00ED784E"/>
    <w:rsid w:val="00EE00EF"/>
    <w:rsid w:val="00EE0A06"/>
    <w:rsid w:val="00EE0F44"/>
    <w:rsid w:val="00EE2A25"/>
    <w:rsid w:val="00EE326D"/>
    <w:rsid w:val="00EE4C5B"/>
    <w:rsid w:val="00EE5D65"/>
    <w:rsid w:val="00EE6E42"/>
    <w:rsid w:val="00EE6EF0"/>
    <w:rsid w:val="00EE7435"/>
    <w:rsid w:val="00EE7BB8"/>
    <w:rsid w:val="00EF0BEB"/>
    <w:rsid w:val="00EF172B"/>
    <w:rsid w:val="00EF1E97"/>
    <w:rsid w:val="00EF2403"/>
    <w:rsid w:val="00EF3A11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4AB3"/>
    <w:rsid w:val="00F06311"/>
    <w:rsid w:val="00F0707F"/>
    <w:rsid w:val="00F07CCD"/>
    <w:rsid w:val="00F1028B"/>
    <w:rsid w:val="00F11765"/>
    <w:rsid w:val="00F117DF"/>
    <w:rsid w:val="00F15149"/>
    <w:rsid w:val="00F15DA2"/>
    <w:rsid w:val="00F173A6"/>
    <w:rsid w:val="00F17A3D"/>
    <w:rsid w:val="00F17B77"/>
    <w:rsid w:val="00F210BB"/>
    <w:rsid w:val="00F22893"/>
    <w:rsid w:val="00F23213"/>
    <w:rsid w:val="00F23312"/>
    <w:rsid w:val="00F23792"/>
    <w:rsid w:val="00F237CC"/>
    <w:rsid w:val="00F24AE3"/>
    <w:rsid w:val="00F25C48"/>
    <w:rsid w:val="00F25F53"/>
    <w:rsid w:val="00F2634B"/>
    <w:rsid w:val="00F276DA"/>
    <w:rsid w:val="00F277B1"/>
    <w:rsid w:val="00F3005B"/>
    <w:rsid w:val="00F30D44"/>
    <w:rsid w:val="00F312C6"/>
    <w:rsid w:val="00F32F05"/>
    <w:rsid w:val="00F33EDF"/>
    <w:rsid w:val="00F35CDE"/>
    <w:rsid w:val="00F36834"/>
    <w:rsid w:val="00F36C9C"/>
    <w:rsid w:val="00F37E73"/>
    <w:rsid w:val="00F4017C"/>
    <w:rsid w:val="00F404FB"/>
    <w:rsid w:val="00F409E2"/>
    <w:rsid w:val="00F41232"/>
    <w:rsid w:val="00F420BA"/>
    <w:rsid w:val="00F420EA"/>
    <w:rsid w:val="00F428BE"/>
    <w:rsid w:val="00F42B8B"/>
    <w:rsid w:val="00F42CF1"/>
    <w:rsid w:val="00F43B82"/>
    <w:rsid w:val="00F44A1C"/>
    <w:rsid w:val="00F44E57"/>
    <w:rsid w:val="00F45B84"/>
    <w:rsid w:val="00F45F04"/>
    <w:rsid w:val="00F460BA"/>
    <w:rsid w:val="00F475CC"/>
    <w:rsid w:val="00F47B9F"/>
    <w:rsid w:val="00F517DD"/>
    <w:rsid w:val="00F52CFD"/>
    <w:rsid w:val="00F56AF4"/>
    <w:rsid w:val="00F57DDE"/>
    <w:rsid w:val="00F60BE3"/>
    <w:rsid w:val="00F60C5F"/>
    <w:rsid w:val="00F610A6"/>
    <w:rsid w:val="00F61E70"/>
    <w:rsid w:val="00F626AF"/>
    <w:rsid w:val="00F630C1"/>
    <w:rsid w:val="00F63B0C"/>
    <w:rsid w:val="00F63EDF"/>
    <w:rsid w:val="00F64D9E"/>
    <w:rsid w:val="00F64F7B"/>
    <w:rsid w:val="00F6664E"/>
    <w:rsid w:val="00F704F4"/>
    <w:rsid w:val="00F70D48"/>
    <w:rsid w:val="00F70E37"/>
    <w:rsid w:val="00F7103B"/>
    <w:rsid w:val="00F71912"/>
    <w:rsid w:val="00F7253F"/>
    <w:rsid w:val="00F72BC2"/>
    <w:rsid w:val="00F73154"/>
    <w:rsid w:val="00F7326A"/>
    <w:rsid w:val="00F7359B"/>
    <w:rsid w:val="00F73FEE"/>
    <w:rsid w:val="00F74719"/>
    <w:rsid w:val="00F76370"/>
    <w:rsid w:val="00F772A5"/>
    <w:rsid w:val="00F81166"/>
    <w:rsid w:val="00F81C11"/>
    <w:rsid w:val="00F8420C"/>
    <w:rsid w:val="00F8501C"/>
    <w:rsid w:val="00F85476"/>
    <w:rsid w:val="00F85C79"/>
    <w:rsid w:val="00F87374"/>
    <w:rsid w:val="00F879DC"/>
    <w:rsid w:val="00F87F62"/>
    <w:rsid w:val="00F90695"/>
    <w:rsid w:val="00F91028"/>
    <w:rsid w:val="00F91788"/>
    <w:rsid w:val="00F91885"/>
    <w:rsid w:val="00F921FA"/>
    <w:rsid w:val="00F927EF"/>
    <w:rsid w:val="00F93D82"/>
    <w:rsid w:val="00F94C46"/>
    <w:rsid w:val="00F95070"/>
    <w:rsid w:val="00F95218"/>
    <w:rsid w:val="00F95823"/>
    <w:rsid w:val="00F95D14"/>
    <w:rsid w:val="00F976CB"/>
    <w:rsid w:val="00F9799C"/>
    <w:rsid w:val="00F97FC5"/>
    <w:rsid w:val="00FA0006"/>
    <w:rsid w:val="00FA0044"/>
    <w:rsid w:val="00FA028A"/>
    <w:rsid w:val="00FA02AA"/>
    <w:rsid w:val="00FA0FE0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02B"/>
    <w:rsid w:val="00FB4956"/>
    <w:rsid w:val="00FB4D03"/>
    <w:rsid w:val="00FB6D9A"/>
    <w:rsid w:val="00FB7F95"/>
    <w:rsid w:val="00FC0AC6"/>
    <w:rsid w:val="00FC1116"/>
    <w:rsid w:val="00FC1473"/>
    <w:rsid w:val="00FC2BE9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33A"/>
    <w:rsid w:val="00FD1C18"/>
    <w:rsid w:val="00FD2D21"/>
    <w:rsid w:val="00FD3483"/>
    <w:rsid w:val="00FD3880"/>
    <w:rsid w:val="00FD3C8F"/>
    <w:rsid w:val="00FD46CB"/>
    <w:rsid w:val="00FD54E8"/>
    <w:rsid w:val="00FD5710"/>
    <w:rsid w:val="00FD5861"/>
    <w:rsid w:val="00FD67F5"/>
    <w:rsid w:val="00FD6CA3"/>
    <w:rsid w:val="00FD73F9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E7E73"/>
    <w:rsid w:val="00FF110D"/>
    <w:rsid w:val="00FF1304"/>
    <w:rsid w:val="00FF2360"/>
    <w:rsid w:val="00FF2C37"/>
    <w:rsid w:val="00FF3423"/>
    <w:rsid w:val="00FF363A"/>
    <w:rsid w:val="00FF4C67"/>
    <w:rsid w:val="00FF4D89"/>
    <w:rsid w:val="00FF66A3"/>
    <w:rsid w:val="00FF6C0E"/>
    <w:rsid w:val="00FF750B"/>
    <w:rsid w:val="00FF7CAC"/>
    <w:rsid w:val="0112F68A"/>
    <w:rsid w:val="011A7E91"/>
    <w:rsid w:val="0125FE01"/>
    <w:rsid w:val="012A41EB"/>
    <w:rsid w:val="01350A93"/>
    <w:rsid w:val="01423DA2"/>
    <w:rsid w:val="015165C8"/>
    <w:rsid w:val="0165EB53"/>
    <w:rsid w:val="018F6B71"/>
    <w:rsid w:val="019B29FC"/>
    <w:rsid w:val="019FDBF1"/>
    <w:rsid w:val="01A91D3B"/>
    <w:rsid w:val="01BDAE0F"/>
    <w:rsid w:val="01C8B67D"/>
    <w:rsid w:val="01CB2CE1"/>
    <w:rsid w:val="01CF938A"/>
    <w:rsid w:val="01D3535F"/>
    <w:rsid w:val="01DBB439"/>
    <w:rsid w:val="01E5C11E"/>
    <w:rsid w:val="01E857C8"/>
    <w:rsid w:val="01EA0CEB"/>
    <w:rsid w:val="0201ECED"/>
    <w:rsid w:val="021D2F35"/>
    <w:rsid w:val="022CD686"/>
    <w:rsid w:val="0235118D"/>
    <w:rsid w:val="0248CC96"/>
    <w:rsid w:val="024FEE87"/>
    <w:rsid w:val="02849914"/>
    <w:rsid w:val="028B9287"/>
    <w:rsid w:val="02A0E674"/>
    <w:rsid w:val="02C0DC63"/>
    <w:rsid w:val="02C492EB"/>
    <w:rsid w:val="02D16DA6"/>
    <w:rsid w:val="02D18EBA"/>
    <w:rsid w:val="02D4EB35"/>
    <w:rsid w:val="02D63DD9"/>
    <w:rsid w:val="02E2EA4B"/>
    <w:rsid w:val="02E6C11E"/>
    <w:rsid w:val="02F50446"/>
    <w:rsid w:val="030A2DB1"/>
    <w:rsid w:val="030B51A5"/>
    <w:rsid w:val="030BB935"/>
    <w:rsid w:val="0316C4C8"/>
    <w:rsid w:val="031CDC4F"/>
    <w:rsid w:val="0320CDAD"/>
    <w:rsid w:val="03311B0F"/>
    <w:rsid w:val="035066F6"/>
    <w:rsid w:val="0355D131"/>
    <w:rsid w:val="037F8BF3"/>
    <w:rsid w:val="0384EFFB"/>
    <w:rsid w:val="0385DD4C"/>
    <w:rsid w:val="038A2631"/>
    <w:rsid w:val="038E3961"/>
    <w:rsid w:val="038FB535"/>
    <w:rsid w:val="03992F49"/>
    <w:rsid w:val="03AC4843"/>
    <w:rsid w:val="03BFD824"/>
    <w:rsid w:val="03C3B796"/>
    <w:rsid w:val="03C6CC53"/>
    <w:rsid w:val="03D174D5"/>
    <w:rsid w:val="03D234FF"/>
    <w:rsid w:val="03DB267A"/>
    <w:rsid w:val="03DD40BC"/>
    <w:rsid w:val="03DF2C83"/>
    <w:rsid w:val="03F1A6B9"/>
    <w:rsid w:val="04076C7B"/>
    <w:rsid w:val="0407F7F3"/>
    <w:rsid w:val="0413FF1D"/>
    <w:rsid w:val="0416310D"/>
    <w:rsid w:val="041CFFB1"/>
    <w:rsid w:val="042762E8"/>
    <w:rsid w:val="042D51C4"/>
    <w:rsid w:val="042F7913"/>
    <w:rsid w:val="0430D872"/>
    <w:rsid w:val="043B9DAF"/>
    <w:rsid w:val="04472CAC"/>
    <w:rsid w:val="0479171E"/>
    <w:rsid w:val="049442C8"/>
    <w:rsid w:val="04B0FD72"/>
    <w:rsid w:val="04C8C04C"/>
    <w:rsid w:val="04CB5FAE"/>
    <w:rsid w:val="04D49832"/>
    <w:rsid w:val="04DB9FED"/>
    <w:rsid w:val="04E02812"/>
    <w:rsid w:val="04E3379E"/>
    <w:rsid w:val="04F54ED1"/>
    <w:rsid w:val="04F6DEF5"/>
    <w:rsid w:val="04FDE0AC"/>
    <w:rsid w:val="0500D154"/>
    <w:rsid w:val="053861AA"/>
    <w:rsid w:val="0553C0FB"/>
    <w:rsid w:val="05569DBB"/>
    <w:rsid w:val="0558D13B"/>
    <w:rsid w:val="0561DC51"/>
    <w:rsid w:val="0567EA24"/>
    <w:rsid w:val="0583984B"/>
    <w:rsid w:val="05D98711"/>
    <w:rsid w:val="05F40E00"/>
    <w:rsid w:val="0606FB48"/>
    <w:rsid w:val="060D6CEC"/>
    <w:rsid w:val="0610C2C4"/>
    <w:rsid w:val="0613C576"/>
    <w:rsid w:val="06228014"/>
    <w:rsid w:val="0638222F"/>
    <w:rsid w:val="064BC520"/>
    <w:rsid w:val="065E529F"/>
    <w:rsid w:val="066D289B"/>
    <w:rsid w:val="067DB6FA"/>
    <w:rsid w:val="0682FF43"/>
    <w:rsid w:val="069110C4"/>
    <w:rsid w:val="06B43E64"/>
    <w:rsid w:val="06C2BCD5"/>
    <w:rsid w:val="06CE347A"/>
    <w:rsid w:val="06CEB935"/>
    <w:rsid w:val="06E29F1D"/>
    <w:rsid w:val="06EC0F27"/>
    <w:rsid w:val="06ED3217"/>
    <w:rsid w:val="06FCF8DE"/>
    <w:rsid w:val="06FDA37A"/>
    <w:rsid w:val="072116DF"/>
    <w:rsid w:val="072353B1"/>
    <w:rsid w:val="0726ED14"/>
    <w:rsid w:val="072C2923"/>
    <w:rsid w:val="07475A4B"/>
    <w:rsid w:val="074BFE38"/>
    <w:rsid w:val="074D3ED7"/>
    <w:rsid w:val="074D4A9B"/>
    <w:rsid w:val="07698421"/>
    <w:rsid w:val="076FC9E7"/>
    <w:rsid w:val="0777CC90"/>
    <w:rsid w:val="077C1728"/>
    <w:rsid w:val="0782380E"/>
    <w:rsid w:val="078FD29B"/>
    <w:rsid w:val="0794B40D"/>
    <w:rsid w:val="0795FA20"/>
    <w:rsid w:val="07AAEFA8"/>
    <w:rsid w:val="07B0DF25"/>
    <w:rsid w:val="07B606E2"/>
    <w:rsid w:val="07B9C838"/>
    <w:rsid w:val="07BB953B"/>
    <w:rsid w:val="07C0DD27"/>
    <w:rsid w:val="07C5F5F1"/>
    <w:rsid w:val="07DA0728"/>
    <w:rsid w:val="07DA5657"/>
    <w:rsid w:val="07E08771"/>
    <w:rsid w:val="07EAB6F5"/>
    <w:rsid w:val="07F80C5B"/>
    <w:rsid w:val="07F93559"/>
    <w:rsid w:val="07FC5A8B"/>
    <w:rsid w:val="08003FFB"/>
    <w:rsid w:val="0824D2D8"/>
    <w:rsid w:val="082CEF93"/>
    <w:rsid w:val="083806CF"/>
    <w:rsid w:val="087C0FAC"/>
    <w:rsid w:val="08866289"/>
    <w:rsid w:val="08877EB9"/>
    <w:rsid w:val="0887DF88"/>
    <w:rsid w:val="0898A734"/>
    <w:rsid w:val="08AEBF2E"/>
    <w:rsid w:val="08B051AC"/>
    <w:rsid w:val="08EA2519"/>
    <w:rsid w:val="08F39643"/>
    <w:rsid w:val="090BC183"/>
    <w:rsid w:val="090D33D1"/>
    <w:rsid w:val="090FC45E"/>
    <w:rsid w:val="091F6C4F"/>
    <w:rsid w:val="094AB49B"/>
    <w:rsid w:val="095B9FEA"/>
    <w:rsid w:val="098D9005"/>
    <w:rsid w:val="09B20EF1"/>
    <w:rsid w:val="09BA9EFB"/>
    <w:rsid w:val="09CF4C6F"/>
    <w:rsid w:val="09F54ADB"/>
    <w:rsid w:val="0A2C282D"/>
    <w:rsid w:val="0A4C5815"/>
    <w:rsid w:val="0A55EC14"/>
    <w:rsid w:val="0A59FD39"/>
    <w:rsid w:val="0A798ECC"/>
    <w:rsid w:val="0A96CD50"/>
    <w:rsid w:val="0AA90432"/>
    <w:rsid w:val="0AAADF33"/>
    <w:rsid w:val="0ABB9CA1"/>
    <w:rsid w:val="0AC025AD"/>
    <w:rsid w:val="0AC57065"/>
    <w:rsid w:val="0ACC0568"/>
    <w:rsid w:val="0ADDCD28"/>
    <w:rsid w:val="0AE94DB8"/>
    <w:rsid w:val="0AF04720"/>
    <w:rsid w:val="0B05FD3C"/>
    <w:rsid w:val="0B1772DC"/>
    <w:rsid w:val="0B1AA5A5"/>
    <w:rsid w:val="0B1B86D6"/>
    <w:rsid w:val="0B34DF30"/>
    <w:rsid w:val="0B442333"/>
    <w:rsid w:val="0B49A287"/>
    <w:rsid w:val="0B63F4C3"/>
    <w:rsid w:val="0B673EB3"/>
    <w:rsid w:val="0B69D3C4"/>
    <w:rsid w:val="0B7C9364"/>
    <w:rsid w:val="0B8AFB9C"/>
    <w:rsid w:val="0B8F8878"/>
    <w:rsid w:val="0BAF1F08"/>
    <w:rsid w:val="0BB4C764"/>
    <w:rsid w:val="0BCC1BD4"/>
    <w:rsid w:val="0BD5099F"/>
    <w:rsid w:val="0BE7F26E"/>
    <w:rsid w:val="0BF0BFDA"/>
    <w:rsid w:val="0BF0F6D0"/>
    <w:rsid w:val="0BF5771C"/>
    <w:rsid w:val="0C031A5A"/>
    <w:rsid w:val="0C197196"/>
    <w:rsid w:val="0C22B624"/>
    <w:rsid w:val="0C4710F7"/>
    <w:rsid w:val="0C5A0BD4"/>
    <w:rsid w:val="0C6962AB"/>
    <w:rsid w:val="0C6EA1B6"/>
    <w:rsid w:val="0C84E7CC"/>
    <w:rsid w:val="0C8BEEC7"/>
    <w:rsid w:val="0C9725BA"/>
    <w:rsid w:val="0C9AD037"/>
    <w:rsid w:val="0C9C9226"/>
    <w:rsid w:val="0CA2557A"/>
    <w:rsid w:val="0CA7A36B"/>
    <w:rsid w:val="0CAA73EB"/>
    <w:rsid w:val="0CBAEABF"/>
    <w:rsid w:val="0CC190CC"/>
    <w:rsid w:val="0CCE1A13"/>
    <w:rsid w:val="0CD3C7DB"/>
    <w:rsid w:val="0CDC9547"/>
    <w:rsid w:val="0CE554DA"/>
    <w:rsid w:val="0D215C02"/>
    <w:rsid w:val="0D289D3B"/>
    <w:rsid w:val="0D2FE4CC"/>
    <w:rsid w:val="0D42284E"/>
    <w:rsid w:val="0D583FEF"/>
    <w:rsid w:val="0D5AA5D8"/>
    <w:rsid w:val="0D732F0F"/>
    <w:rsid w:val="0D75C9E8"/>
    <w:rsid w:val="0D8F3796"/>
    <w:rsid w:val="0DB1C5B8"/>
    <w:rsid w:val="0DB69BCF"/>
    <w:rsid w:val="0DB9EF80"/>
    <w:rsid w:val="0DBD0A57"/>
    <w:rsid w:val="0DC3EE95"/>
    <w:rsid w:val="0DD279EA"/>
    <w:rsid w:val="0DE61288"/>
    <w:rsid w:val="0DE86C00"/>
    <w:rsid w:val="0DF503F9"/>
    <w:rsid w:val="0E45685B"/>
    <w:rsid w:val="0E467046"/>
    <w:rsid w:val="0E684A1E"/>
    <w:rsid w:val="0E6AFC3A"/>
    <w:rsid w:val="0E6EB203"/>
    <w:rsid w:val="0E88F9FD"/>
    <w:rsid w:val="0E8F2D9A"/>
    <w:rsid w:val="0E9C3117"/>
    <w:rsid w:val="0E9FCA25"/>
    <w:rsid w:val="0EBB0FF0"/>
    <w:rsid w:val="0ED2F582"/>
    <w:rsid w:val="0EDDF8AF"/>
    <w:rsid w:val="0EF65390"/>
    <w:rsid w:val="0F1D36B8"/>
    <w:rsid w:val="0F1EFA7F"/>
    <w:rsid w:val="0F3091E6"/>
    <w:rsid w:val="0F30F78B"/>
    <w:rsid w:val="0F5EF834"/>
    <w:rsid w:val="0F5F5D83"/>
    <w:rsid w:val="0F65BCA0"/>
    <w:rsid w:val="0F6C30E7"/>
    <w:rsid w:val="0F6DA822"/>
    <w:rsid w:val="0F7086C9"/>
    <w:rsid w:val="0F7183ED"/>
    <w:rsid w:val="0F790F21"/>
    <w:rsid w:val="0F89ECCB"/>
    <w:rsid w:val="0F94F0F5"/>
    <w:rsid w:val="0F94FB8F"/>
    <w:rsid w:val="0F953187"/>
    <w:rsid w:val="10093864"/>
    <w:rsid w:val="100EDB0C"/>
    <w:rsid w:val="1024B563"/>
    <w:rsid w:val="102D984C"/>
    <w:rsid w:val="105446D1"/>
    <w:rsid w:val="10851E7E"/>
    <w:rsid w:val="108BA762"/>
    <w:rsid w:val="10978964"/>
    <w:rsid w:val="10A92DD3"/>
    <w:rsid w:val="10AB1E2E"/>
    <w:rsid w:val="10B72183"/>
    <w:rsid w:val="10DD6BCD"/>
    <w:rsid w:val="10ED6427"/>
    <w:rsid w:val="10F0F24F"/>
    <w:rsid w:val="10F4BF63"/>
    <w:rsid w:val="10F73E0A"/>
    <w:rsid w:val="1104BDD7"/>
    <w:rsid w:val="110CA9A0"/>
    <w:rsid w:val="111AE47A"/>
    <w:rsid w:val="11252E1C"/>
    <w:rsid w:val="11287813"/>
    <w:rsid w:val="112AE6F4"/>
    <w:rsid w:val="113E990E"/>
    <w:rsid w:val="1151B2C0"/>
    <w:rsid w:val="115F5FEA"/>
    <w:rsid w:val="116E4999"/>
    <w:rsid w:val="1178E333"/>
    <w:rsid w:val="117A7F24"/>
    <w:rsid w:val="118327AA"/>
    <w:rsid w:val="1183E4FA"/>
    <w:rsid w:val="118C3241"/>
    <w:rsid w:val="11900381"/>
    <w:rsid w:val="1192B23C"/>
    <w:rsid w:val="11BD56C8"/>
    <w:rsid w:val="11CC557A"/>
    <w:rsid w:val="11D3ACBC"/>
    <w:rsid w:val="11DC69E9"/>
    <w:rsid w:val="11F48F61"/>
    <w:rsid w:val="11FB2C87"/>
    <w:rsid w:val="120979E9"/>
    <w:rsid w:val="12153604"/>
    <w:rsid w:val="12200475"/>
    <w:rsid w:val="1251E649"/>
    <w:rsid w:val="1252F1E4"/>
    <w:rsid w:val="125C8481"/>
    <w:rsid w:val="1273A263"/>
    <w:rsid w:val="1296A80A"/>
    <w:rsid w:val="12AB82F1"/>
    <w:rsid w:val="12BD3767"/>
    <w:rsid w:val="12BDBE91"/>
    <w:rsid w:val="12BF0867"/>
    <w:rsid w:val="12CB511C"/>
    <w:rsid w:val="12EAB8CF"/>
    <w:rsid w:val="12EC5D89"/>
    <w:rsid w:val="12ED8321"/>
    <w:rsid w:val="1353B8F7"/>
    <w:rsid w:val="135BE5F1"/>
    <w:rsid w:val="138CC28F"/>
    <w:rsid w:val="1399FEC1"/>
    <w:rsid w:val="139E28C1"/>
    <w:rsid w:val="13AEDD59"/>
    <w:rsid w:val="13B053C7"/>
    <w:rsid w:val="13BA7FE1"/>
    <w:rsid w:val="13CAE16E"/>
    <w:rsid w:val="13D870D5"/>
    <w:rsid w:val="13EE507F"/>
    <w:rsid w:val="13F0A7DB"/>
    <w:rsid w:val="13F28373"/>
    <w:rsid w:val="1413237E"/>
    <w:rsid w:val="144F803F"/>
    <w:rsid w:val="147C12C1"/>
    <w:rsid w:val="1481C541"/>
    <w:rsid w:val="149C88E2"/>
    <w:rsid w:val="14A7A40B"/>
    <w:rsid w:val="14B35784"/>
    <w:rsid w:val="14B4F75B"/>
    <w:rsid w:val="14B7E4F1"/>
    <w:rsid w:val="14D29BFF"/>
    <w:rsid w:val="14D54867"/>
    <w:rsid w:val="14D7D4ED"/>
    <w:rsid w:val="14DED9C0"/>
    <w:rsid w:val="14EDE298"/>
    <w:rsid w:val="14F01F09"/>
    <w:rsid w:val="14F5EB1E"/>
    <w:rsid w:val="150B518C"/>
    <w:rsid w:val="1520CFE1"/>
    <w:rsid w:val="1524E366"/>
    <w:rsid w:val="15332314"/>
    <w:rsid w:val="1546BE96"/>
    <w:rsid w:val="1554F5E1"/>
    <w:rsid w:val="15552693"/>
    <w:rsid w:val="15690C9F"/>
    <w:rsid w:val="1570C7F8"/>
    <w:rsid w:val="157196EA"/>
    <w:rsid w:val="158DCEF8"/>
    <w:rsid w:val="1597A220"/>
    <w:rsid w:val="15A0C120"/>
    <w:rsid w:val="15A6EA37"/>
    <w:rsid w:val="15BCB5BE"/>
    <w:rsid w:val="15CCE86E"/>
    <w:rsid w:val="15CCEEEB"/>
    <w:rsid w:val="15D323AD"/>
    <w:rsid w:val="15E5CA16"/>
    <w:rsid w:val="15F4B88C"/>
    <w:rsid w:val="15FE5817"/>
    <w:rsid w:val="1603C800"/>
    <w:rsid w:val="1605AC57"/>
    <w:rsid w:val="1625E203"/>
    <w:rsid w:val="1627A6BA"/>
    <w:rsid w:val="162B0285"/>
    <w:rsid w:val="162DA2C6"/>
    <w:rsid w:val="162E13D1"/>
    <w:rsid w:val="163453A2"/>
    <w:rsid w:val="165196DF"/>
    <w:rsid w:val="16579122"/>
    <w:rsid w:val="1658BF48"/>
    <w:rsid w:val="165E0822"/>
    <w:rsid w:val="1660EFF9"/>
    <w:rsid w:val="166B22C7"/>
    <w:rsid w:val="1673D004"/>
    <w:rsid w:val="167A7B7E"/>
    <w:rsid w:val="1681C118"/>
    <w:rsid w:val="16879583"/>
    <w:rsid w:val="168B042D"/>
    <w:rsid w:val="169A0A15"/>
    <w:rsid w:val="169AC94C"/>
    <w:rsid w:val="16A652A0"/>
    <w:rsid w:val="16CDFCCE"/>
    <w:rsid w:val="16D5F246"/>
    <w:rsid w:val="16D70C2E"/>
    <w:rsid w:val="16DF0A25"/>
    <w:rsid w:val="1728489D"/>
    <w:rsid w:val="172BFB62"/>
    <w:rsid w:val="1768BF4C"/>
    <w:rsid w:val="1773CC71"/>
    <w:rsid w:val="177A904F"/>
    <w:rsid w:val="178614EC"/>
    <w:rsid w:val="178A222A"/>
    <w:rsid w:val="179321E1"/>
    <w:rsid w:val="179FF4A2"/>
    <w:rsid w:val="17A327D3"/>
    <w:rsid w:val="17AAF0D2"/>
    <w:rsid w:val="17C9B5B0"/>
    <w:rsid w:val="17E09751"/>
    <w:rsid w:val="17F19542"/>
    <w:rsid w:val="182D8BE0"/>
    <w:rsid w:val="1835DB50"/>
    <w:rsid w:val="183DDBE6"/>
    <w:rsid w:val="185494B9"/>
    <w:rsid w:val="18744F87"/>
    <w:rsid w:val="1885177A"/>
    <w:rsid w:val="188F3FC1"/>
    <w:rsid w:val="189A804F"/>
    <w:rsid w:val="18A5321D"/>
    <w:rsid w:val="18AB3FF7"/>
    <w:rsid w:val="18B24FFC"/>
    <w:rsid w:val="18C67576"/>
    <w:rsid w:val="18CC31F2"/>
    <w:rsid w:val="18D5F229"/>
    <w:rsid w:val="18DC17A0"/>
    <w:rsid w:val="18EE4EA0"/>
    <w:rsid w:val="190C872C"/>
    <w:rsid w:val="19165387"/>
    <w:rsid w:val="191B95B5"/>
    <w:rsid w:val="192538B0"/>
    <w:rsid w:val="192B4521"/>
    <w:rsid w:val="193B0DAA"/>
    <w:rsid w:val="19789DE8"/>
    <w:rsid w:val="19B03BE6"/>
    <w:rsid w:val="19B601D1"/>
    <w:rsid w:val="19DCCAD4"/>
    <w:rsid w:val="19F37839"/>
    <w:rsid w:val="19F85C99"/>
    <w:rsid w:val="1A112DCB"/>
    <w:rsid w:val="1A1AC7AF"/>
    <w:rsid w:val="1A528ECE"/>
    <w:rsid w:val="1A58724B"/>
    <w:rsid w:val="1A7745B6"/>
    <w:rsid w:val="1A8546CA"/>
    <w:rsid w:val="1A86B685"/>
    <w:rsid w:val="1A880632"/>
    <w:rsid w:val="1ACA504E"/>
    <w:rsid w:val="1B084238"/>
    <w:rsid w:val="1B1E1C81"/>
    <w:rsid w:val="1B2740AA"/>
    <w:rsid w:val="1B3ED848"/>
    <w:rsid w:val="1B4E1B44"/>
    <w:rsid w:val="1B617594"/>
    <w:rsid w:val="1B6FE1A6"/>
    <w:rsid w:val="1B8925ED"/>
    <w:rsid w:val="1B922F0C"/>
    <w:rsid w:val="1B9B9D93"/>
    <w:rsid w:val="1B9C040A"/>
    <w:rsid w:val="1BA6F273"/>
    <w:rsid w:val="1BBDC04F"/>
    <w:rsid w:val="1BBE3903"/>
    <w:rsid w:val="1BD2A9A0"/>
    <w:rsid w:val="1BDA7638"/>
    <w:rsid w:val="1BE6685D"/>
    <w:rsid w:val="1BEC87F5"/>
    <w:rsid w:val="1BF400BD"/>
    <w:rsid w:val="1BFA0523"/>
    <w:rsid w:val="1C03BBD4"/>
    <w:rsid w:val="1C1C26FA"/>
    <w:rsid w:val="1C2C5281"/>
    <w:rsid w:val="1C317E2A"/>
    <w:rsid w:val="1C357841"/>
    <w:rsid w:val="1C375DC0"/>
    <w:rsid w:val="1C3B32C3"/>
    <w:rsid w:val="1C3F81BF"/>
    <w:rsid w:val="1C406C64"/>
    <w:rsid w:val="1C40D34A"/>
    <w:rsid w:val="1C469AA0"/>
    <w:rsid w:val="1C5E3514"/>
    <w:rsid w:val="1C5E626B"/>
    <w:rsid w:val="1C69F9C5"/>
    <w:rsid w:val="1C6DB039"/>
    <w:rsid w:val="1C858C17"/>
    <w:rsid w:val="1C8709AF"/>
    <w:rsid w:val="1CD199C6"/>
    <w:rsid w:val="1CF6D067"/>
    <w:rsid w:val="1CF73888"/>
    <w:rsid w:val="1CF86109"/>
    <w:rsid w:val="1CFD5C23"/>
    <w:rsid w:val="1D098103"/>
    <w:rsid w:val="1D0FE652"/>
    <w:rsid w:val="1D1D9EC5"/>
    <w:rsid w:val="1D216D22"/>
    <w:rsid w:val="1D379E19"/>
    <w:rsid w:val="1D387D86"/>
    <w:rsid w:val="1D3E1A1D"/>
    <w:rsid w:val="1D3E22C7"/>
    <w:rsid w:val="1D60EEF5"/>
    <w:rsid w:val="1D91DEA5"/>
    <w:rsid w:val="1DA3ABC4"/>
    <w:rsid w:val="1DA818BC"/>
    <w:rsid w:val="1DAB1BC9"/>
    <w:rsid w:val="1DDC8686"/>
    <w:rsid w:val="1DDD9047"/>
    <w:rsid w:val="1DF4C01E"/>
    <w:rsid w:val="1DFE9D39"/>
    <w:rsid w:val="1E038659"/>
    <w:rsid w:val="1E03A735"/>
    <w:rsid w:val="1E0697FF"/>
    <w:rsid w:val="1E0C0483"/>
    <w:rsid w:val="1E0F2540"/>
    <w:rsid w:val="1E33F662"/>
    <w:rsid w:val="1E36AE80"/>
    <w:rsid w:val="1E37CB23"/>
    <w:rsid w:val="1E40ED0F"/>
    <w:rsid w:val="1E603158"/>
    <w:rsid w:val="1E6330E5"/>
    <w:rsid w:val="1E66C4F1"/>
    <w:rsid w:val="1E6AB32D"/>
    <w:rsid w:val="1E701AC8"/>
    <w:rsid w:val="1E76B80D"/>
    <w:rsid w:val="1E789CFC"/>
    <w:rsid w:val="1E8B4928"/>
    <w:rsid w:val="1E8BABE5"/>
    <w:rsid w:val="1E9A30C7"/>
    <w:rsid w:val="1EA4724A"/>
    <w:rsid w:val="1EA84522"/>
    <w:rsid w:val="1EDAE5EB"/>
    <w:rsid w:val="1EDE3EF8"/>
    <w:rsid w:val="1EE4BEA5"/>
    <w:rsid w:val="1F082E54"/>
    <w:rsid w:val="1F0EDC60"/>
    <w:rsid w:val="1F187D88"/>
    <w:rsid w:val="1F371EAE"/>
    <w:rsid w:val="1F40DE67"/>
    <w:rsid w:val="1F4D2370"/>
    <w:rsid w:val="1F4DE079"/>
    <w:rsid w:val="1F6C9B09"/>
    <w:rsid w:val="1F8CEF77"/>
    <w:rsid w:val="1F945185"/>
    <w:rsid w:val="1F9A60A2"/>
    <w:rsid w:val="1FCD9A3A"/>
    <w:rsid w:val="1FD5EE5E"/>
    <w:rsid w:val="1FD655AA"/>
    <w:rsid w:val="1FD6611E"/>
    <w:rsid w:val="1FD808D6"/>
    <w:rsid w:val="1FF80B99"/>
    <w:rsid w:val="1FFE81C1"/>
    <w:rsid w:val="20193AE1"/>
    <w:rsid w:val="201BB634"/>
    <w:rsid w:val="201F028C"/>
    <w:rsid w:val="2056ADD8"/>
    <w:rsid w:val="206F212B"/>
    <w:rsid w:val="2084C289"/>
    <w:rsid w:val="208E722D"/>
    <w:rsid w:val="2090EC40"/>
    <w:rsid w:val="2095AE6F"/>
    <w:rsid w:val="2098FD50"/>
    <w:rsid w:val="20A247AD"/>
    <w:rsid w:val="20A440B7"/>
    <w:rsid w:val="20ABF228"/>
    <w:rsid w:val="20AE83D5"/>
    <w:rsid w:val="20B9FB2E"/>
    <w:rsid w:val="20FE68A4"/>
    <w:rsid w:val="20FF772D"/>
    <w:rsid w:val="213492C4"/>
    <w:rsid w:val="21453E6F"/>
    <w:rsid w:val="215564B3"/>
    <w:rsid w:val="2173E9E5"/>
    <w:rsid w:val="217C4172"/>
    <w:rsid w:val="218DD5A1"/>
    <w:rsid w:val="21AB9643"/>
    <w:rsid w:val="21BF6F0B"/>
    <w:rsid w:val="21C10840"/>
    <w:rsid w:val="21C65F6C"/>
    <w:rsid w:val="21E27E93"/>
    <w:rsid w:val="21E6F17D"/>
    <w:rsid w:val="21EB05A1"/>
    <w:rsid w:val="21EC8D3E"/>
    <w:rsid w:val="220013FF"/>
    <w:rsid w:val="2203124A"/>
    <w:rsid w:val="22033C3C"/>
    <w:rsid w:val="2211DFB9"/>
    <w:rsid w:val="222704C7"/>
    <w:rsid w:val="2234200B"/>
    <w:rsid w:val="22363BF7"/>
    <w:rsid w:val="223704AF"/>
    <w:rsid w:val="223C1386"/>
    <w:rsid w:val="227300BB"/>
    <w:rsid w:val="227772C0"/>
    <w:rsid w:val="2287EE18"/>
    <w:rsid w:val="228C39E7"/>
    <w:rsid w:val="22AF556B"/>
    <w:rsid w:val="22B23365"/>
    <w:rsid w:val="22CDCFA1"/>
    <w:rsid w:val="22D0F4C8"/>
    <w:rsid w:val="22D344C4"/>
    <w:rsid w:val="22E2ADDD"/>
    <w:rsid w:val="2304ED7E"/>
    <w:rsid w:val="23053917"/>
    <w:rsid w:val="2315EF66"/>
    <w:rsid w:val="232F8865"/>
    <w:rsid w:val="2335DCEC"/>
    <w:rsid w:val="2346AEFE"/>
    <w:rsid w:val="236B782C"/>
    <w:rsid w:val="2376016F"/>
    <w:rsid w:val="23784E13"/>
    <w:rsid w:val="23AC9214"/>
    <w:rsid w:val="23AF392A"/>
    <w:rsid w:val="23C3A3A5"/>
    <w:rsid w:val="23C58DBE"/>
    <w:rsid w:val="23C9628F"/>
    <w:rsid w:val="23CA4B38"/>
    <w:rsid w:val="23CE7975"/>
    <w:rsid w:val="23DEC71B"/>
    <w:rsid w:val="23E4502C"/>
    <w:rsid w:val="23EAFC5D"/>
    <w:rsid w:val="240037AD"/>
    <w:rsid w:val="240075A9"/>
    <w:rsid w:val="24026DF1"/>
    <w:rsid w:val="2402A46A"/>
    <w:rsid w:val="24034E43"/>
    <w:rsid w:val="2409281D"/>
    <w:rsid w:val="2418F870"/>
    <w:rsid w:val="24324AAE"/>
    <w:rsid w:val="24404C0E"/>
    <w:rsid w:val="244D6B2F"/>
    <w:rsid w:val="2451DA90"/>
    <w:rsid w:val="248FE4FE"/>
    <w:rsid w:val="249879D8"/>
    <w:rsid w:val="24AD9329"/>
    <w:rsid w:val="24B09FA7"/>
    <w:rsid w:val="24B2AABA"/>
    <w:rsid w:val="24D4FF90"/>
    <w:rsid w:val="24D66F84"/>
    <w:rsid w:val="24ED45D5"/>
    <w:rsid w:val="24FF188E"/>
    <w:rsid w:val="250DE09E"/>
    <w:rsid w:val="251B1691"/>
    <w:rsid w:val="251D0A3B"/>
    <w:rsid w:val="2529BBB6"/>
    <w:rsid w:val="252B7E62"/>
    <w:rsid w:val="2531D7A5"/>
    <w:rsid w:val="253E54EF"/>
    <w:rsid w:val="256A33A5"/>
    <w:rsid w:val="25858466"/>
    <w:rsid w:val="25A6AA8B"/>
    <w:rsid w:val="25B0BA47"/>
    <w:rsid w:val="25BB0EA0"/>
    <w:rsid w:val="25BF00C1"/>
    <w:rsid w:val="25C3F948"/>
    <w:rsid w:val="25D1E1D7"/>
    <w:rsid w:val="25DB7070"/>
    <w:rsid w:val="25DE4006"/>
    <w:rsid w:val="25F09FCC"/>
    <w:rsid w:val="25F6EFBF"/>
    <w:rsid w:val="26117156"/>
    <w:rsid w:val="263A00DD"/>
    <w:rsid w:val="263FC331"/>
    <w:rsid w:val="264C91F1"/>
    <w:rsid w:val="2655A3F1"/>
    <w:rsid w:val="2659F795"/>
    <w:rsid w:val="26A6E327"/>
    <w:rsid w:val="26B17336"/>
    <w:rsid w:val="26B6E6BD"/>
    <w:rsid w:val="26D012E9"/>
    <w:rsid w:val="26D5D290"/>
    <w:rsid w:val="26D68876"/>
    <w:rsid w:val="26DFCBE7"/>
    <w:rsid w:val="26E69791"/>
    <w:rsid w:val="2701383D"/>
    <w:rsid w:val="270AD12A"/>
    <w:rsid w:val="271C060D"/>
    <w:rsid w:val="271C52CA"/>
    <w:rsid w:val="272B78C1"/>
    <w:rsid w:val="27342C07"/>
    <w:rsid w:val="2746D9A2"/>
    <w:rsid w:val="2760428A"/>
    <w:rsid w:val="27804302"/>
    <w:rsid w:val="27841DEC"/>
    <w:rsid w:val="2787D717"/>
    <w:rsid w:val="27B8B142"/>
    <w:rsid w:val="27E96089"/>
    <w:rsid w:val="281DA345"/>
    <w:rsid w:val="2839DC61"/>
    <w:rsid w:val="283DFD26"/>
    <w:rsid w:val="28444DDE"/>
    <w:rsid w:val="2845CB97"/>
    <w:rsid w:val="284DF6A7"/>
    <w:rsid w:val="2864BDBB"/>
    <w:rsid w:val="2867DD52"/>
    <w:rsid w:val="286E0DC8"/>
    <w:rsid w:val="28740ECC"/>
    <w:rsid w:val="287AE82F"/>
    <w:rsid w:val="28917FAE"/>
    <w:rsid w:val="289CF260"/>
    <w:rsid w:val="289E98F2"/>
    <w:rsid w:val="28A8F779"/>
    <w:rsid w:val="28B435A7"/>
    <w:rsid w:val="28B6C163"/>
    <w:rsid w:val="28C9FF94"/>
    <w:rsid w:val="28CB0642"/>
    <w:rsid w:val="28D8E317"/>
    <w:rsid w:val="28E45FC1"/>
    <w:rsid w:val="28E55D4D"/>
    <w:rsid w:val="28E8AB5B"/>
    <w:rsid w:val="28E9826E"/>
    <w:rsid w:val="28F59153"/>
    <w:rsid w:val="290E1342"/>
    <w:rsid w:val="2921E065"/>
    <w:rsid w:val="293FF69D"/>
    <w:rsid w:val="29434347"/>
    <w:rsid w:val="2955F64F"/>
    <w:rsid w:val="2964DF20"/>
    <w:rsid w:val="297E3C32"/>
    <w:rsid w:val="2997648F"/>
    <w:rsid w:val="29C967BF"/>
    <w:rsid w:val="29D7C217"/>
    <w:rsid w:val="29E829D7"/>
    <w:rsid w:val="29F07B5E"/>
    <w:rsid w:val="29F9F0E8"/>
    <w:rsid w:val="2A270938"/>
    <w:rsid w:val="2A77ACA9"/>
    <w:rsid w:val="2A854DCC"/>
    <w:rsid w:val="2A9EB56F"/>
    <w:rsid w:val="2A9EF260"/>
    <w:rsid w:val="2AA5A71F"/>
    <w:rsid w:val="2AA78BB3"/>
    <w:rsid w:val="2AB543BC"/>
    <w:rsid w:val="2ABA1AA1"/>
    <w:rsid w:val="2ADC50CB"/>
    <w:rsid w:val="2B089D28"/>
    <w:rsid w:val="2B235A79"/>
    <w:rsid w:val="2B2D4CFA"/>
    <w:rsid w:val="2B2E9885"/>
    <w:rsid w:val="2B338C02"/>
    <w:rsid w:val="2B367312"/>
    <w:rsid w:val="2B801851"/>
    <w:rsid w:val="2B83D477"/>
    <w:rsid w:val="2B845E39"/>
    <w:rsid w:val="2B942B16"/>
    <w:rsid w:val="2B9ADE25"/>
    <w:rsid w:val="2BA1E740"/>
    <w:rsid w:val="2BA24A4E"/>
    <w:rsid w:val="2BA8ABC5"/>
    <w:rsid w:val="2BAADF24"/>
    <w:rsid w:val="2BAD001D"/>
    <w:rsid w:val="2BCF1965"/>
    <w:rsid w:val="2BD7C95E"/>
    <w:rsid w:val="2BE222B7"/>
    <w:rsid w:val="2C14F8D7"/>
    <w:rsid w:val="2C167065"/>
    <w:rsid w:val="2C448368"/>
    <w:rsid w:val="2C4DCBCD"/>
    <w:rsid w:val="2C4FA247"/>
    <w:rsid w:val="2C580201"/>
    <w:rsid w:val="2C5C24D4"/>
    <w:rsid w:val="2C639E06"/>
    <w:rsid w:val="2C6C995E"/>
    <w:rsid w:val="2C6D72AB"/>
    <w:rsid w:val="2C79A859"/>
    <w:rsid w:val="2C7E8499"/>
    <w:rsid w:val="2C894585"/>
    <w:rsid w:val="2CA26EA7"/>
    <w:rsid w:val="2CA8496F"/>
    <w:rsid w:val="2CD0CD78"/>
    <w:rsid w:val="2CD21DDC"/>
    <w:rsid w:val="2CE09B57"/>
    <w:rsid w:val="2D204514"/>
    <w:rsid w:val="2D4CD155"/>
    <w:rsid w:val="2D4F27D3"/>
    <w:rsid w:val="2D5B467F"/>
    <w:rsid w:val="2D5B6C94"/>
    <w:rsid w:val="2D62BE2C"/>
    <w:rsid w:val="2D7A2512"/>
    <w:rsid w:val="2D8B7CCE"/>
    <w:rsid w:val="2D8D9242"/>
    <w:rsid w:val="2DA5FAEA"/>
    <w:rsid w:val="2DA9BD2F"/>
    <w:rsid w:val="2DB056A2"/>
    <w:rsid w:val="2DB5D4F4"/>
    <w:rsid w:val="2E09FDE2"/>
    <w:rsid w:val="2E1367C0"/>
    <w:rsid w:val="2E166C59"/>
    <w:rsid w:val="2E37A1BE"/>
    <w:rsid w:val="2E5C4031"/>
    <w:rsid w:val="2E5C897A"/>
    <w:rsid w:val="2E812377"/>
    <w:rsid w:val="2E8B0AAF"/>
    <w:rsid w:val="2E9E1577"/>
    <w:rsid w:val="2EA57B4D"/>
    <w:rsid w:val="2EA621F8"/>
    <w:rsid w:val="2EBD1DD9"/>
    <w:rsid w:val="2ECD620B"/>
    <w:rsid w:val="2ED830C4"/>
    <w:rsid w:val="2EE7871E"/>
    <w:rsid w:val="2EECD95B"/>
    <w:rsid w:val="2EF0C50C"/>
    <w:rsid w:val="2EF7B374"/>
    <w:rsid w:val="2F11C868"/>
    <w:rsid w:val="2F13BB52"/>
    <w:rsid w:val="2F14EAA2"/>
    <w:rsid w:val="2F2A1FD1"/>
    <w:rsid w:val="2F4FC422"/>
    <w:rsid w:val="2F7C169D"/>
    <w:rsid w:val="2F95BC4C"/>
    <w:rsid w:val="2FB140EC"/>
    <w:rsid w:val="2FB3D2FA"/>
    <w:rsid w:val="2FC7C232"/>
    <w:rsid w:val="2FDEF732"/>
    <w:rsid w:val="2FE72F23"/>
    <w:rsid w:val="2FE7F5C9"/>
    <w:rsid w:val="2FEDF0E8"/>
    <w:rsid w:val="2FEF45DD"/>
    <w:rsid w:val="2FF6362F"/>
    <w:rsid w:val="2FFD43B7"/>
    <w:rsid w:val="300345EE"/>
    <w:rsid w:val="30071945"/>
    <w:rsid w:val="30079F35"/>
    <w:rsid w:val="3031CB87"/>
    <w:rsid w:val="3042BEEE"/>
    <w:rsid w:val="30464299"/>
    <w:rsid w:val="3050F808"/>
    <w:rsid w:val="30517711"/>
    <w:rsid w:val="306C7F00"/>
    <w:rsid w:val="30727A5D"/>
    <w:rsid w:val="3082DB77"/>
    <w:rsid w:val="3086E5CE"/>
    <w:rsid w:val="309C19A3"/>
    <w:rsid w:val="30A653B7"/>
    <w:rsid w:val="30B414BD"/>
    <w:rsid w:val="30D60995"/>
    <w:rsid w:val="30F1EE6D"/>
    <w:rsid w:val="31030F45"/>
    <w:rsid w:val="3121786D"/>
    <w:rsid w:val="31362C87"/>
    <w:rsid w:val="3148338C"/>
    <w:rsid w:val="3149C1D1"/>
    <w:rsid w:val="316F4280"/>
    <w:rsid w:val="3174A305"/>
    <w:rsid w:val="31753D4A"/>
    <w:rsid w:val="31A30B9A"/>
    <w:rsid w:val="31A43FBF"/>
    <w:rsid w:val="31C0C68F"/>
    <w:rsid w:val="31C8B7B0"/>
    <w:rsid w:val="31CAA346"/>
    <w:rsid w:val="31CAF152"/>
    <w:rsid w:val="31CD178A"/>
    <w:rsid w:val="31CEC005"/>
    <w:rsid w:val="31E8ACF1"/>
    <w:rsid w:val="31EBF9AF"/>
    <w:rsid w:val="31F8AB2A"/>
    <w:rsid w:val="31FA10F7"/>
    <w:rsid w:val="3218C798"/>
    <w:rsid w:val="3218F2C0"/>
    <w:rsid w:val="324E4965"/>
    <w:rsid w:val="324E4A8F"/>
    <w:rsid w:val="32533EFC"/>
    <w:rsid w:val="326547CD"/>
    <w:rsid w:val="3287408E"/>
    <w:rsid w:val="32BCC071"/>
    <w:rsid w:val="32BCD3B1"/>
    <w:rsid w:val="32E050F9"/>
    <w:rsid w:val="32E5EC1E"/>
    <w:rsid w:val="32EDC0AA"/>
    <w:rsid w:val="32F0D83A"/>
    <w:rsid w:val="32FC672A"/>
    <w:rsid w:val="33072DA5"/>
    <w:rsid w:val="3314E18B"/>
    <w:rsid w:val="3326E067"/>
    <w:rsid w:val="333EBA07"/>
    <w:rsid w:val="334EC37F"/>
    <w:rsid w:val="334FD04C"/>
    <w:rsid w:val="3353D1C1"/>
    <w:rsid w:val="3367826E"/>
    <w:rsid w:val="336B2FD4"/>
    <w:rsid w:val="336D9190"/>
    <w:rsid w:val="337A517E"/>
    <w:rsid w:val="337BEA77"/>
    <w:rsid w:val="338066E2"/>
    <w:rsid w:val="3386DB78"/>
    <w:rsid w:val="338B81A1"/>
    <w:rsid w:val="33AE9F34"/>
    <w:rsid w:val="33BBA74C"/>
    <w:rsid w:val="33BD9331"/>
    <w:rsid w:val="33CE76F6"/>
    <w:rsid w:val="33EEB4FB"/>
    <w:rsid w:val="33F063D9"/>
    <w:rsid w:val="33F1BE54"/>
    <w:rsid w:val="33F42B87"/>
    <w:rsid w:val="340C6F42"/>
    <w:rsid w:val="3419F949"/>
    <w:rsid w:val="341D6E9A"/>
    <w:rsid w:val="342E801E"/>
    <w:rsid w:val="34418C19"/>
    <w:rsid w:val="34601B83"/>
    <w:rsid w:val="3479A268"/>
    <w:rsid w:val="348B6CB1"/>
    <w:rsid w:val="348F33F1"/>
    <w:rsid w:val="348F3ACA"/>
    <w:rsid w:val="349E0694"/>
    <w:rsid w:val="34AF16B4"/>
    <w:rsid w:val="34C1620B"/>
    <w:rsid w:val="34C9B5AC"/>
    <w:rsid w:val="34DEEA23"/>
    <w:rsid w:val="34DF7C55"/>
    <w:rsid w:val="34E28DA4"/>
    <w:rsid w:val="34FF43FD"/>
    <w:rsid w:val="35071854"/>
    <w:rsid w:val="35136618"/>
    <w:rsid w:val="3513BF59"/>
    <w:rsid w:val="3539C8C9"/>
    <w:rsid w:val="353DAE7C"/>
    <w:rsid w:val="353E93D7"/>
    <w:rsid w:val="35715CFF"/>
    <w:rsid w:val="357A780A"/>
    <w:rsid w:val="357BBBDD"/>
    <w:rsid w:val="357F20CC"/>
    <w:rsid w:val="35877B09"/>
    <w:rsid w:val="3587FF09"/>
    <w:rsid w:val="359F9930"/>
    <w:rsid w:val="35B509EB"/>
    <w:rsid w:val="35BA7261"/>
    <w:rsid w:val="35BEAF7A"/>
    <w:rsid w:val="35BEE150"/>
    <w:rsid w:val="35D2853D"/>
    <w:rsid w:val="35D9E57A"/>
    <w:rsid w:val="35E73C53"/>
    <w:rsid w:val="35F519D4"/>
    <w:rsid w:val="35F676DC"/>
    <w:rsid w:val="3604EC4E"/>
    <w:rsid w:val="36065D5D"/>
    <w:rsid w:val="36162294"/>
    <w:rsid w:val="36206910"/>
    <w:rsid w:val="362A43A8"/>
    <w:rsid w:val="363A7633"/>
    <w:rsid w:val="3653392D"/>
    <w:rsid w:val="367A3209"/>
    <w:rsid w:val="3681EE12"/>
    <w:rsid w:val="3691A44C"/>
    <w:rsid w:val="36A1FCEB"/>
    <w:rsid w:val="36AA1074"/>
    <w:rsid w:val="36AF244F"/>
    <w:rsid w:val="36C5E8C7"/>
    <w:rsid w:val="36E92AAE"/>
    <w:rsid w:val="370315B9"/>
    <w:rsid w:val="37053A41"/>
    <w:rsid w:val="37144563"/>
    <w:rsid w:val="37194E37"/>
    <w:rsid w:val="37263114"/>
    <w:rsid w:val="372A72AB"/>
    <w:rsid w:val="37405641"/>
    <w:rsid w:val="3749A9EE"/>
    <w:rsid w:val="37517015"/>
    <w:rsid w:val="3764488D"/>
    <w:rsid w:val="37647425"/>
    <w:rsid w:val="3768802E"/>
    <w:rsid w:val="37AE6579"/>
    <w:rsid w:val="37B2894D"/>
    <w:rsid w:val="37B60051"/>
    <w:rsid w:val="37BF5E62"/>
    <w:rsid w:val="37C4D474"/>
    <w:rsid w:val="37D9FFB8"/>
    <w:rsid w:val="37DF69AA"/>
    <w:rsid w:val="37E06F33"/>
    <w:rsid w:val="37E5C5E3"/>
    <w:rsid w:val="37F266D2"/>
    <w:rsid w:val="38125580"/>
    <w:rsid w:val="383C5F6E"/>
    <w:rsid w:val="385144E1"/>
    <w:rsid w:val="385E0CD0"/>
    <w:rsid w:val="38657406"/>
    <w:rsid w:val="386C1A31"/>
    <w:rsid w:val="387D0F9C"/>
    <w:rsid w:val="387E766A"/>
    <w:rsid w:val="387F098E"/>
    <w:rsid w:val="38823C86"/>
    <w:rsid w:val="3894BD61"/>
    <w:rsid w:val="38A19DFE"/>
    <w:rsid w:val="38B6239C"/>
    <w:rsid w:val="38B73AEC"/>
    <w:rsid w:val="38DA00EF"/>
    <w:rsid w:val="38E19FA1"/>
    <w:rsid w:val="38FE6597"/>
    <w:rsid w:val="39264C3F"/>
    <w:rsid w:val="392C0F6A"/>
    <w:rsid w:val="39414C8B"/>
    <w:rsid w:val="3951E30D"/>
    <w:rsid w:val="39537DA3"/>
    <w:rsid w:val="39560145"/>
    <w:rsid w:val="39630AE7"/>
    <w:rsid w:val="3966D26C"/>
    <w:rsid w:val="39715DB1"/>
    <w:rsid w:val="3975D019"/>
    <w:rsid w:val="397CF98E"/>
    <w:rsid w:val="399621EB"/>
    <w:rsid w:val="399E8A04"/>
    <w:rsid w:val="399FE39D"/>
    <w:rsid w:val="39D5416C"/>
    <w:rsid w:val="39D9F022"/>
    <w:rsid w:val="39DBC29F"/>
    <w:rsid w:val="39E6994F"/>
    <w:rsid w:val="39ED0F14"/>
    <w:rsid w:val="3A069F28"/>
    <w:rsid w:val="3A082C18"/>
    <w:rsid w:val="3A109CA2"/>
    <w:rsid w:val="3A2BF22B"/>
    <w:rsid w:val="3A407416"/>
    <w:rsid w:val="3A50EEF9"/>
    <w:rsid w:val="3A5DADBA"/>
    <w:rsid w:val="3A6D61D9"/>
    <w:rsid w:val="3A85B01F"/>
    <w:rsid w:val="3AAB8EDD"/>
    <w:rsid w:val="3AC35C3A"/>
    <w:rsid w:val="3AC5CD14"/>
    <w:rsid w:val="3AC66B22"/>
    <w:rsid w:val="3ADC3E26"/>
    <w:rsid w:val="3B1CCA51"/>
    <w:rsid w:val="3B22C5C0"/>
    <w:rsid w:val="3B633B86"/>
    <w:rsid w:val="3B668207"/>
    <w:rsid w:val="3B8E80A5"/>
    <w:rsid w:val="3B911807"/>
    <w:rsid w:val="3BB9C5BB"/>
    <w:rsid w:val="3BB9FF8E"/>
    <w:rsid w:val="3BBD0E1F"/>
    <w:rsid w:val="3BBF2A79"/>
    <w:rsid w:val="3BC0607E"/>
    <w:rsid w:val="3BC4E3A4"/>
    <w:rsid w:val="3BC7C28C"/>
    <w:rsid w:val="3BC82EB4"/>
    <w:rsid w:val="3BDF8F6C"/>
    <w:rsid w:val="3C0D6E21"/>
    <w:rsid w:val="3C16C67D"/>
    <w:rsid w:val="3C3CDBA0"/>
    <w:rsid w:val="3C43C297"/>
    <w:rsid w:val="3C4E1BD4"/>
    <w:rsid w:val="3C558874"/>
    <w:rsid w:val="3C623B83"/>
    <w:rsid w:val="3C8C0C08"/>
    <w:rsid w:val="3C8C723B"/>
    <w:rsid w:val="3C9BE5C9"/>
    <w:rsid w:val="3C9C6983"/>
    <w:rsid w:val="3CAB080E"/>
    <w:rsid w:val="3CBD228E"/>
    <w:rsid w:val="3CC17646"/>
    <w:rsid w:val="3CD9BA95"/>
    <w:rsid w:val="3CDC7D22"/>
    <w:rsid w:val="3CE9738D"/>
    <w:rsid w:val="3D0545E2"/>
    <w:rsid w:val="3D10CE5C"/>
    <w:rsid w:val="3D3DD0D1"/>
    <w:rsid w:val="3D6855BF"/>
    <w:rsid w:val="3D9B4A19"/>
    <w:rsid w:val="3DA45486"/>
    <w:rsid w:val="3DB0F46A"/>
    <w:rsid w:val="3DC13DCE"/>
    <w:rsid w:val="3DF3C1FA"/>
    <w:rsid w:val="3E0A0C22"/>
    <w:rsid w:val="3E0B1B61"/>
    <w:rsid w:val="3E0BB890"/>
    <w:rsid w:val="3E13DB00"/>
    <w:rsid w:val="3E1B861A"/>
    <w:rsid w:val="3E361637"/>
    <w:rsid w:val="3E38378D"/>
    <w:rsid w:val="3E3FCBCB"/>
    <w:rsid w:val="3E483A43"/>
    <w:rsid w:val="3E49F155"/>
    <w:rsid w:val="3E5E6EC3"/>
    <w:rsid w:val="3E640EDD"/>
    <w:rsid w:val="3E6E5995"/>
    <w:rsid w:val="3E7B3F6D"/>
    <w:rsid w:val="3E98D193"/>
    <w:rsid w:val="3E9A7D08"/>
    <w:rsid w:val="3EAE06D8"/>
    <w:rsid w:val="3EBC6531"/>
    <w:rsid w:val="3EF4AEE1"/>
    <w:rsid w:val="3F00F587"/>
    <w:rsid w:val="3F03D2A8"/>
    <w:rsid w:val="3F053235"/>
    <w:rsid w:val="3F075D5F"/>
    <w:rsid w:val="3F07BDC6"/>
    <w:rsid w:val="3F0FC0AE"/>
    <w:rsid w:val="3F10B08F"/>
    <w:rsid w:val="3F1C3981"/>
    <w:rsid w:val="3F2074B3"/>
    <w:rsid w:val="3F214C75"/>
    <w:rsid w:val="3F3EBB86"/>
    <w:rsid w:val="3F425D30"/>
    <w:rsid w:val="3F4EBF33"/>
    <w:rsid w:val="3F62F7C7"/>
    <w:rsid w:val="3F6B616B"/>
    <w:rsid w:val="3F873029"/>
    <w:rsid w:val="3F907AA1"/>
    <w:rsid w:val="3F9B0B44"/>
    <w:rsid w:val="3F9E7234"/>
    <w:rsid w:val="3FB59074"/>
    <w:rsid w:val="3FCED596"/>
    <w:rsid w:val="3FCF72EB"/>
    <w:rsid w:val="3FD748C8"/>
    <w:rsid w:val="3FF548B0"/>
    <w:rsid w:val="3FF96ED2"/>
    <w:rsid w:val="401342BB"/>
    <w:rsid w:val="40351A0D"/>
    <w:rsid w:val="4050D495"/>
    <w:rsid w:val="4054C07C"/>
    <w:rsid w:val="405F9648"/>
    <w:rsid w:val="40AB7D2B"/>
    <w:rsid w:val="40C4C352"/>
    <w:rsid w:val="40F2C5C3"/>
    <w:rsid w:val="40F7BB85"/>
    <w:rsid w:val="40FCCDE9"/>
    <w:rsid w:val="410D233C"/>
    <w:rsid w:val="414C62E9"/>
    <w:rsid w:val="4157E732"/>
    <w:rsid w:val="415B4101"/>
    <w:rsid w:val="415FB380"/>
    <w:rsid w:val="41696CDB"/>
    <w:rsid w:val="4170C6E8"/>
    <w:rsid w:val="41729ACE"/>
    <w:rsid w:val="4189AB3C"/>
    <w:rsid w:val="41BA9FCE"/>
    <w:rsid w:val="41CBD9A7"/>
    <w:rsid w:val="41DF545C"/>
    <w:rsid w:val="41F1FB9E"/>
    <w:rsid w:val="41FBACE6"/>
    <w:rsid w:val="41FE4D42"/>
    <w:rsid w:val="4201A904"/>
    <w:rsid w:val="420CC377"/>
    <w:rsid w:val="421A1A85"/>
    <w:rsid w:val="423C50AF"/>
    <w:rsid w:val="4246EB06"/>
    <w:rsid w:val="42476170"/>
    <w:rsid w:val="42535C49"/>
    <w:rsid w:val="425DBC9E"/>
    <w:rsid w:val="42738A80"/>
    <w:rsid w:val="429DD453"/>
    <w:rsid w:val="42AACDB9"/>
    <w:rsid w:val="42B179F9"/>
    <w:rsid w:val="42C29B46"/>
    <w:rsid w:val="42DB7686"/>
    <w:rsid w:val="42ED4BED"/>
    <w:rsid w:val="430C211A"/>
    <w:rsid w:val="432E60DA"/>
    <w:rsid w:val="4359E844"/>
    <w:rsid w:val="4365622C"/>
    <w:rsid w:val="4366448A"/>
    <w:rsid w:val="436B13BC"/>
    <w:rsid w:val="436DF9E6"/>
    <w:rsid w:val="4375336D"/>
    <w:rsid w:val="437BA68C"/>
    <w:rsid w:val="4380453F"/>
    <w:rsid w:val="438B35E5"/>
    <w:rsid w:val="439C4697"/>
    <w:rsid w:val="43BE6EE6"/>
    <w:rsid w:val="43C9FF45"/>
    <w:rsid w:val="43D2D471"/>
    <w:rsid w:val="43D35FE9"/>
    <w:rsid w:val="43D63623"/>
    <w:rsid w:val="43E65696"/>
    <w:rsid w:val="43F7515A"/>
    <w:rsid w:val="43FAA70A"/>
    <w:rsid w:val="43FB7148"/>
    <w:rsid w:val="4412325B"/>
    <w:rsid w:val="4412DB42"/>
    <w:rsid w:val="44299437"/>
    <w:rsid w:val="4430CD5C"/>
    <w:rsid w:val="443158A7"/>
    <w:rsid w:val="443F6A2C"/>
    <w:rsid w:val="4445D303"/>
    <w:rsid w:val="4459479C"/>
    <w:rsid w:val="445B8EF7"/>
    <w:rsid w:val="445C75F1"/>
    <w:rsid w:val="44A4511B"/>
    <w:rsid w:val="44A541C9"/>
    <w:rsid w:val="44B031D1"/>
    <w:rsid w:val="44D1E9AD"/>
    <w:rsid w:val="44ECA8C8"/>
    <w:rsid w:val="44FAF896"/>
    <w:rsid w:val="44FCA454"/>
    <w:rsid w:val="44FCD50F"/>
    <w:rsid w:val="450AB8E8"/>
    <w:rsid w:val="450B59BD"/>
    <w:rsid w:val="452D5F82"/>
    <w:rsid w:val="4557CC2C"/>
    <w:rsid w:val="457473B9"/>
    <w:rsid w:val="4574D9F2"/>
    <w:rsid w:val="457D66FB"/>
    <w:rsid w:val="4591C9F9"/>
    <w:rsid w:val="45AC61D6"/>
    <w:rsid w:val="45C598D3"/>
    <w:rsid w:val="45CC7A36"/>
    <w:rsid w:val="45D7BFC3"/>
    <w:rsid w:val="45FD54DC"/>
    <w:rsid w:val="4607EEB9"/>
    <w:rsid w:val="46316CE9"/>
    <w:rsid w:val="463A6493"/>
    <w:rsid w:val="46468A4C"/>
    <w:rsid w:val="464AAEF5"/>
    <w:rsid w:val="4650AC58"/>
    <w:rsid w:val="4665CECB"/>
    <w:rsid w:val="46931DA1"/>
    <w:rsid w:val="469720D9"/>
    <w:rsid w:val="469FFF2E"/>
    <w:rsid w:val="46A16212"/>
    <w:rsid w:val="46BB5057"/>
    <w:rsid w:val="46D2ECC6"/>
    <w:rsid w:val="46D7FD4C"/>
    <w:rsid w:val="46DE0621"/>
    <w:rsid w:val="46E23BB6"/>
    <w:rsid w:val="46EF881C"/>
    <w:rsid w:val="470033BB"/>
    <w:rsid w:val="472573CD"/>
    <w:rsid w:val="472C5065"/>
    <w:rsid w:val="473D99D3"/>
    <w:rsid w:val="473FF3D4"/>
    <w:rsid w:val="474065EB"/>
    <w:rsid w:val="47481C50"/>
    <w:rsid w:val="4755652B"/>
    <w:rsid w:val="4777F089"/>
    <w:rsid w:val="47823330"/>
    <w:rsid w:val="479D869C"/>
    <w:rsid w:val="47A376F8"/>
    <w:rsid w:val="47AC1914"/>
    <w:rsid w:val="47DBFAEE"/>
    <w:rsid w:val="47EDF0EF"/>
    <w:rsid w:val="483E3C71"/>
    <w:rsid w:val="48609298"/>
    <w:rsid w:val="4860D076"/>
    <w:rsid w:val="486BFEF0"/>
    <w:rsid w:val="48CCBBCF"/>
    <w:rsid w:val="48E21325"/>
    <w:rsid w:val="48EA55F0"/>
    <w:rsid w:val="48F9DBD1"/>
    <w:rsid w:val="48FE7D84"/>
    <w:rsid w:val="49039D74"/>
    <w:rsid w:val="49134955"/>
    <w:rsid w:val="4915D9AA"/>
    <w:rsid w:val="49549E32"/>
    <w:rsid w:val="4982471E"/>
    <w:rsid w:val="4987028B"/>
    <w:rsid w:val="49A37873"/>
    <w:rsid w:val="49A9B20E"/>
    <w:rsid w:val="49AFA9D0"/>
    <w:rsid w:val="49C4B35F"/>
    <w:rsid w:val="49C9BBEE"/>
    <w:rsid w:val="49DF0ACB"/>
    <w:rsid w:val="49F1FBEB"/>
    <w:rsid w:val="49F6394B"/>
    <w:rsid w:val="4A01BE39"/>
    <w:rsid w:val="4A154F79"/>
    <w:rsid w:val="4A2F29B7"/>
    <w:rsid w:val="4A38E7D9"/>
    <w:rsid w:val="4A40C75A"/>
    <w:rsid w:val="4A4F6FAA"/>
    <w:rsid w:val="4A5F7C43"/>
    <w:rsid w:val="4A5F9B82"/>
    <w:rsid w:val="4A60D633"/>
    <w:rsid w:val="4A6ADF2C"/>
    <w:rsid w:val="4A7C7F81"/>
    <w:rsid w:val="4A851E5C"/>
    <w:rsid w:val="4A91E2A4"/>
    <w:rsid w:val="4AA9F7E7"/>
    <w:rsid w:val="4B018730"/>
    <w:rsid w:val="4B347002"/>
    <w:rsid w:val="4B54B8B7"/>
    <w:rsid w:val="4B576E89"/>
    <w:rsid w:val="4B6FAAEE"/>
    <w:rsid w:val="4B781F46"/>
    <w:rsid w:val="4B7BC303"/>
    <w:rsid w:val="4BA9C596"/>
    <w:rsid w:val="4BF280B9"/>
    <w:rsid w:val="4C09E359"/>
    <w:rsid w:val="4C1B1749"/>
    <w:rsid w:val="4C20D4E8"/>
    <w:rsid w:val="4C2EC7FA"/>
    <w:rsid w:val="4C2EFE90"/>
    <w:rsid w:val="4C39E1A5"/>
    <w:rsid w:val="4C3C8813"/>
    <w:rsid w:val="4C587202"/>
    <w:rsid w:val="4C5DC366"/>
    <w:rsid w:val="4C690D5D"/>
    <w:rsid w:val="4C7D29C2"/>
    <w:rsid w:val="4C97ECCF"/>
    <w:rsid w:val="4C9935D6"/>
    <w:rsid w:val="4C9D5791"/>
    <w:rsid w:val="4CC2632D"/>
    <w:rsid w:val="4CE2FCBA"/>
    <w:rsid w:val="4D0B68C8"/>
    <w:rsid w:val="4D25CBA8"/>
    <w:rsid w:val="4D3C8D8B"/>
    <w:rsid w:val="4D3F7013"/>
    <w:rsid w:val="4D4DA954"/>
    <w:rsid w:val="4D50530C"/>
    <w:rsid w:val="4D5A54CB"/>
    <w:rsid w:val="4D6F8799"/>
    <w:rsid w:val="4D71AE51"/>
    <w:rsid w:val="4D79F6EC"/>
    <w:rsid w:val="4D7E7989"/>
    <w:rsid w:val="4D9BA743"/>
    <w:rsid w:val="4DABCF55"/>
    <w:rsid w:val="4DACDB57"/>
    <w:rsid w:val="4DB8AFFA"/>
    <w:rsid w:val="4DC64EC6"/>
    <w:rsid w:val="4DD5A76E"/>
    <w:rsid w:val="4DE01B79"/>
    <w:rsid w:val="4DEBDCFE"/>
    <w:rsid w:val="4E0BB38A"/>
    <w:rsid w:val="4E156E5D"/>
    <w:rsid w:val="4E35EDF3"/>
    <w:rsid w:val="4E3F5548"/>
    <w:rsid w:val="4E4B5FA8"/>
    <w:rsid w:val="4E4D4F97"/>
    <w:rsid w:val="4E5232AE"/>
    <w:rsid w:val="4E53555C"/>
    <w:rsid w:val="4E54514D"/>
    <w:rsid w:val="4E6E413C"/>
    <w:rsid w:val="4E774D29"/>
    <w:rsid w:val="4E775BEB"/>
    <w:rsid w:val="4E7B57F7"/>
    <w:rsid w:val="4E817822"/>
    <w:rsid w:val="4E8DBD9F"/>
    <w:rsid w:val="4EDD06BE"/>
    <w:rsid w:val="4EDD5C7B"/>
    <w:rsid w:val="4EE54CAB"/>
    <w:rsid w:val="4EE979B5"/>
    <w:rsid w:val="4F0E2E82"/>
    <w:rsid w:val="4F0FEDF2"/>
    <w:rsid w:val="4F1E8550"/>
    <w:rsid w:val="4F441B43"/>
    <w:rsid w:val="4F44C251"/>
    <w:rsid w:val="4F617683"/>
    <w:rsid w:val="4F685580"/>
    <w:rsid w:val="4F8A01C7"/>
    <w:rsid w:val="4FAF2078"/>
    <w:rsid w:val="4FB50760"/>
    <w:rsid w:val="4FCACEAB"/>
    <w:rsid w:val="4FD07B2B"/>
    <w:rsid w:val="4FEBB249"/>
    <w:rsid w:val="5012450F"/>
    <w:rsid w:val="50179B82"/>
    <w:rsid w:val="50280CDB"/>
    <w:rsid w:val="5028E55A"/>
    <w:rsid w:val="503D113E"/>
    <w:rsid w:val="5046AA2B"/>
    <w:rsid w:val="50472EB7"/>
    <w:rsid w:val="50480482"/>
    <w:rsid w:val="50565020"/>
    <w:rsid w:val="505B2F94"/>
    <w:rsid w:val="5060E652"/>
    <w:rsid w:val="5067EF0E"/>
    <w:rsid w:val="507B5B5C"/>
    <w:rsid w:val="50898EC5"/>
    <w:rsid w:val="5090F268"/>
    <w:rsid w:val="50A43F4D"/>
    <w:rsid w:val="50C96255"/>
    <w:rsid w:val="50E48429"/>
    <w:rsid w:val="50F1CD4B"/>
    <w:rsid w:val="51579D5B"/>
    <w:rsid w:val="51621A38"/>
    <w:rsid w:val="51681E0A"/>
    <w:rsid w:val="51764660"/>
    <w:rsid w:val="5189D370"/>
    <w:rsid w:val="51957FF7"/>
    <w:rsid w:val="5195D450"/>
    <w:rsid w:val="519B899A"/>
    <w:rsid w:val="519CDAE7"/>
    <w:rsid w:val="51A4CE06"/>
    <w:rsid w:val="51B09CAC"/>
    <w:rsid w:val="51B8800D"/>
    <w:rsid w:val="51BE8331"/>
    <w:rsid w:val="51C7BA5A"/>
    <w:rsid w:val="51C8F8ED"/>
    <w:rsid w:val="5213E735"/>
    <w:rsid w:val="521F7036"/>
    <w:rsid w:val="52247476"/>
    <w:rsid w:val="52348AF5"/>
    <w:rsid w:val="523C7052"/>
    <w:rsid w:val="5254C8FA"/>
    <w:rsid w:val="525BDB0B"/>
    <w:rsid w:val="525E45F7"/>
    <w:rsid w:val="5282AACD"/>
    <w:rsid w:val="529403C6"/>
    <w:rsid w:val="52A21134"/>
    <w:rsid w:val="52BA1722"/>
    <w:rsid w:val="52C87AAC"/>
    <w:rsid w:val="52D9EEE2"/>
    <w:rsid w:val="52DE261C"/>
    <w:rsid w:val="52ECA0DA"/>
    <w:rsid w:val="52F2E2C5"/>
    <w:rsid w:val="52F346DB"/>
    <w:rsid w:val="5301E5A0"/>
    <w:rsid w:val="53058CAB"/>
    <w:rsid w:val="5339338E"/>
    <w:rsid w:val="533B6E3A"/>
    <w:rsid w:val="53409E67"/>
    <w:rsid w:val="5354C539"/>
    <w:rsid w:val="53591385"/>
    <w:rsid w:val="537C7347"/>
    <w:rsid w:val="537E92EF"/>
    <w:rsid w:val="5387E1F6"/>
    <w:rsid w:val="539BB744"/>
    <w:rsid w:val="53A09EE7"/>
    <w:rsid w:val="53C12F87"/>
    <w:rsid w:val="53D492B0"/>
    <w:rsid w:val="53DB573B"/>
    <w:rsid w:val="53F040F5"/>
    <w:rsid w:val="5400E0FD"/>
    <w:rsid w:val="5405A188"/>
    <w:rsid w:val="543485B1"/>
    <w:rsid w:val="544B51DC"/>
    <w:rsid w:val="5459BCC2"/>
    <w:rsid w:val="547A350C"/>
    <w:rsid w:val="547F2D2F"/>
    <w:rsid w:val="54B1F60C"/>
    <w:rsid w:val="54C82E68"/>
    <w:rsid w:val="54C9C7F1"/>
    <w:rsid w:val="54CAE1B5"/>
    <w:rsid w:val="54CD7512"/>
    <w:rsid w:val="54CF94C6"/>
    <w:rsid w:val="54DE6B8E"/>
    <w:rsid w:val="54DEB886"/>
    <w:rsid w:val="54E05F68"/>
    <w:rsid w:val="54E80FBA"/>
    <w:rsid w:val="55084568"/>
    <w:rsid w:val="55113D11"/>
    <w:rsid w:val="551C570A"/>
    <w:rsid w:val="55395F24"/>
    <w:rsid w:val="55401CA3"/>
    <w:rsid w:val="55422D00"/>
    <w:rsid w:val="5556B42D"/>
    <w:rsid w:val="55647EDA"/>
    <w:rsid w:val="556A20BB"/>
    <w:rsid w:val="55B6B52B"/>
    <w:rsid w:val="55D0EBC0"/>
    <w:rsid w:val="55F37CE7"/>
    <w:rsid w:val="56100CA8"/>
    <w:rsid w:val="5624CFD8"/>
    <w:rsid w:val="562CA92E"/>
    <w:rsid w:val="5636A5FF"/>
    <w:rsid w:val="563EE2DE"/>
    <w:rsid w:val="5659E192"/>
    <w:rsid w:val="5668E6C7"/>
    <w:rsid w:val="567275AD"/>
    <w:rsid w:val="5683E01B"/>
    <w:rsid w:val="568695F7"/>
    <w:rsid w:val="5697008B"/>
    <w:rsid w:val="56A00622"/>
    <w:rsid w:val="56E62321"/>
    <w:rsid w:val="56FB256D"/>
    <w:rsid w:val="56FB402D"/>
    <w:rsid w:val="571FA8FF"/>
    <w:rsid w:val="57253225"/>
    <w:rsid w:val="572667E4"/>
    <w:rsid w:val="572DC062"/>
    <w:rsid w:val="573C9381"/>
    <w:rsid w:val="575220EB"/>
    <w:rsid w:val="57711219"/>
    <w:rsid w:val="57741DC8"/>
    <w:rsid w:val="57850E59"/>
    <w:rsid w:val="578A83E4"/>
    <w:rsid w:val="57A4868E"/>
    <w:rsid w:val="57A74ECA"/>
    <w:rsid w:val="57B922F0"/>
    <w:rsid w:val="57C2FF7A"/>
    <w:rsid w:val="57CD48D0"/>
    <w:rsid w:val="57D556C3"/>
    <w:rsid w:val="57E463C5"/>
    <w:rsid w:val="57FA5FD0"/>
    <w:rsid w:val="57FC165B"/>
    <w:rsid w:val="580346EF"/>
    <w:rsid w:val="580B5B6D"/>
    <w:rsid w:val="581195CB"/>
    <w:rsid w:val="5817FAFD"/>
    <w:rsid w:val="581CEF5C"/>
    <w:rsid w:val="583CD08E"/>
    <w:rsid w:val="584B4C65"/>
    <w:rsid w:val="584BA56E"/>
    <w:rsid w:val="584F6094"/>
    <w:rsid w:val="5852704B"/>
    <w:rsid w:val="58627D1D"/>
    <w:rsid w:val="586C4C61"/>
    <w:rsid w:val="586EA892"/>
    <w:rsid w:val="58BE51B1"/>
    <w:rsid w:val="58D495BF"/>
    <w:rsid w:val="58E94643"/>
    <w:rsid w:val="59075F4B"/>
    <w:rsid w:val="59113EB0"/>
    <w:rsid w:val="591DCF1A"/>
    <w:rsid w:val="593DAC1F"/>
    <w:rsid w:val="5949245B"/>
    <w:rsid w:val="594BA425"/>
    <w:rsid w:val="596E7F2B"/>
    <w:rsid w:val="597FFD2A"/>
    <w:rsid w:val="599703F4"/>
    <w:rsid w:val="599D3914"/>
    <w:rsid w:val="59BEA4A1"/>
    <w:rsid w:val="59CED5E0"/>
    <w:rsid w:val="59DB419E"/>
    <w:rsid w:val="59E25078"/>
    <w:rsid w:val="59E45348"/>
    <w:rsid w:val="59F47FC8"/>
    <w:rsid w:val="5A15D157"/>
    <w:rsid w:val="5A24D3E2"/>
    <w:rsid w:val="5A44A746"/>
    <w:rsid w:val="5A6DED4F"/>
    <w:rsid w:val="5A79B05E"/>
    <w:rsid w:val="5A7C7332"/>
    <w:rsid w:val="5A9F0EF5"/>
    <w:rsid w:val="5AA93BE3"/>
    <w:rsid w:val="5AAE0EBB"/>
    <w:rsid w:val="5AF26C3A"/>
    <w:rsid w:val="5B109583"/>
    <w:rsid w:val="5B2230F6"/>
    <w:rsid w:val="5B25E59B"/>
    <w:rsid w:val="5B3240DD"/>
    <w:rsid w:val="5B3C3C12"/>
    <w:rsid w:val="5B56B11E"/>
    <w:rsid w:val="5B67C945"/>
    <w:rsid w:val="5B93F2EF"/>
    <w:rsid w:val="5B9D6AC0"/>
    <w:rsid w:val="5BBD4C0B"/>
    <w:rsid w:val="5BC3B176"/>
    <w:rsid w:val="5BD70D93"/>
    <w:rsid w:val="5BE277F3"/>
    <w:rsid w:val="5BE9CAE6"/>
    <w:rsid w:val="5BEEAED1"/>
    <w:rsid w:val="5BEF2B58"/>
    <w:rsid w:val="5BF75609"/>
    <w:rsid w:val="5BF9F21C"/>
    <w:rsid w:val="5BFBA1A3"/>
    <w:rsid w:val="5C1A0DD7"/>
    <w:rsid w:val="5C365D30"/>
    <w:rsid w:val="5C4BE685"/>
    <w:rsid w:val="5C576BE7"/>
    <w:rsid w:val="5C58181B"/>
    <w:rsid w:val="5C5DF402"/>
    <w:rsid w:val="5C7151BC"/>
    <w:rsid w:val="5C7BEFCD"/>
    <w:rsid w:val="5C843DA6"/>
    <w:rsid w:val="5C8F9F89"/>
    <w:rsid w:val="5C956AAB"/>
    <w:rsid w:val="5C96CF21"/>
    <w:rsid w:val="5CAD289C"/>
    <w:rsid w:val="5CB2BE37"/>
    <w:rsid w:val="5CC52B6A"/>
    <w:rsid w:val="5CD62CF3"/>
    <w:rsid w:val="5D0B2689"/>
    <w:rsid w:val="5D0C60ED"/>
    <w:rsid w:val="5D35190B"/>
    <w:rsid w:val="5D370E05"/>
    <w:rsid w:val="5D37D8B9"/>
    <w:rsid w:val="5D4F1B8B"/>
    <w:rsid w:val="5D63CD1E"/>
    <w:rsid w:val="5D7044DA"/>
    <w:rsid w:val="5D84D4CA"/>
    <w:rsid w:val="5D9C6F26"/>
    <w:rsid w:val="5DB8F0CA"/>
    <w:rsid w:val="5DD61E23"/>
    <w:rsid w:val="5DDAD06E"/>
    <w:rsid w:val="5DE9ED4D"/>
    <w:rsid w:val="5E01F630"/>
    <w:rsid w:val="5E13C812"/>
    <w:rsid w:val="5E1C957E"/>
    <w:rsid w:val="5E2B07A2"/>
    <w:rsid w:val="5E421657"/>
    <w:rsid w:val="5E43F9FB"/>
    <w:rsid w:val="5E456FD6"/>
    <w:rsid w:val="5E6BEF46"/>
    <w:rsid w:val="5E824DCA"/>
    <w:rsid w:val="5E834B75"/>
    <w:rsid w:val="5E8BEC1B"/>
    <w:rsid w:val="5EAE7C2C"/>
    <w:rsid w:val="5EB79E91"/>
    <w:rsid w:val="5EC54812"/>
    <w:rsid w:val="5EC88F43"/>
    <w:rsid w:val="5EF25393"/>
    <w:rsid w:val="5F2E513B"/>
    <w:rsid w:val="5F305986"/>
    <w:rsid w:val="5F319F2F"/>
    <w:rsid w:val="5F39FF5E"/>
    <w:rsid w:val="5F3E5D7A"/>
    <w:rsid w:val="5F3F6D84"/>
    <w:rsid w:val="5F4A82CE"/>
    <w:rsid w:val="5F53F878"/>
    <w:rsid w:val="5F6746CB"/>
    <w:rsid w:val="5F9D0BD7"/>
    <w:rsid w:val="5FB69687"/>
    <w:rsid w:val="5FBFB692"/>
    <w:rsid w:val="5FCBD3D5"/>
    <w:rsid w:val="5FDED087"/>
    <w:rsid w:val="5FEDDAFA"/>
    <w:rsid w:val="5FF7B8C8"/>
    <w:rsid w:val="6010E160"/>
    <w:rsid w:val="60194F1C"/>
    <w:rsid w:val="601CA6EE"/>
    <w:rsid w:val="6030CB47"/>
    <w:rsid w:val="603B1D1C"/>
    <w:rsid w:val="6064D2BC"/>
    <w:rsid w:val="607C97BB"/>
    <w:rsid w:val="607E1716"/>
    <w:rsid w:val="608E8748"/>
    <w:rsid w:val="609CEE49"/>
    <w:rsid w:val="60A0BE6F"/>
    <w:rsid w:val="60ABC602"/>
    <w:rsid w:val="60B0CD00"/>
    <w:rsid w:val="60D63466"/>
    <w:rsid w:val="60D95EC2"/>
    <w:rsid w:val="60DD2E07"/>
    <w:rsid w:val="60F6922F"/>
    <w:rsid w:val="60F948D3"/>
    <w:rsid w:val="61085154"/>
    <w:rsid w:val="6119DC72"/>
    <w:rsid w:val="612C6A69"/>
    <w:rsid w:val="61368526"/>
    <w:rsid w:val="6144B79B"/>
    <w:rsid w:val="615E2ED7"/>
    <w:rsid w:val="616B87FF"/>
    <w:rsid w:val="616ED0D2"/>
    <w:rsid w:val="616F9B59"/>
    <w:rsid w:val="61743838"/>
    <w:rsid w:val="619AF474"/>
    <w:rsid w:val="61A215D9"/>
    <w:rsid w:val="61B15C3E"/>
    <w:rsid w:val="61D88B19"/>
    <w:rsid w:val="61DCA684"/>
    <w:rsid w:val="61F343B4"/>
    <w:rsid w:val="621CAD47"/>
    <w:rsid w:val="6223D25C"/>
    <w:rsid w:val="623ED3B1"/>
    <w:rsid w:val="6260D2F6"/>
    <w:rsid w:val="6262555C"/>
    <w:rsid w:val="6263ABA8"/>
    <w:rsid w:val="6279DB94"/>
    <w:rsid w:val="628451ED"/>
    <w:rsid w:val="628AF0A8"/>
    <w:rsid w:val="6290FE61"/>
    <w:rsid w:val="6297CB8F"/>
    <w:rsid w:val="629B633B"/>
    <w:rsid w:val="629C51B4"/>
    <w:rsid w:val="629C9993"/>
    <w:rsid w:val="62A50E88"/>
    <w:rsid w:val="62AA7421"/>
    <w:rsid w:val="62B009B8"/>
    <w:rsid w:val="62C6A020"/>
    <w:rsid w:val="62C809CE"/>
    <w:rsid w:val="62D066F7"/>
    <w:rsid w:val="62DE2D09"/>
    <w:rsid w:val="630341C3"/>
    <w:rsid w:val="6309526B"/>
    <w:rsid w:val="631FA049"/>
    <w:rsid w:val="6339E55A"/>
    <w:rsid w:val="63461D54"/>
    <w:rsid w:val="63717A31"/>
    <w:rsid w:val="6399D6F1"/>
    <w:rsid w:val="63BE7536"/>
    <w:rsid w:val="63DBFB94"/>
    <w:rsid w:val="641B874D"/>
    <w:rsid w:val="64360D19"/>
    <w:rsid w:val="6465D024"/>
    <w:rsid w:val="64790B03"/>
    <w:rsid w:val="64792FD2"/>
    <w:rsid w:val="64858F74"/>
    <w:rsid w:val="648C9F9C"/>
    <w:rsid w:val="64AF7602"/>
    <w:rsid w:val="64C878E5"/>
    <w:rsid w:val="64D65DD2"/>
    <w:rsid w:val="64D9FEF8"/>
    <w:rsid w:val="64EB0028"/>
    <w:rsid w:val="64ECD0D8"/>
    <w:rsid w:val="64EEA162"/>
    <w:rsid w:val="6515BBA0"/>
    <w:rsid w:val="65197C98"/>
    <w:rsid w:val="651EAAFF"/>
    <w:rsid w:val="6533B509"/>
    <w:rsid w:val="653B6911"/>
    <w:rsid w:val="65409753"/>
    <w:rsid w:val="655008DE"/>
    <w:rsid w:val="65797641"/>
    <w:rsid w:val="65806DA7"/>
    <w:rsid w:val="6585F504"/>
    <w:rsid w:val="658CBEE1"/>
    <w:rsid w:val="658DD382"/>
    <w:rsid w:val="659538EC"/>
    <w:rsid w:val="659F1D9A"/>
    <w:rsid w:val="65B873DF"/>
    <w:rsid w:val="65D75BCF"/>
    <w:rsid w:val="65E3010B"/>
    <w:rsid w:val="65EF6F7A"/>
    <w:rsid w:val="6630924D"/>
    <w:rsid w:val="664493A3"/>
    <w:rsid w:val="664B4663"/>
    <w:rsid w:val="665E4F2C"/>
    <w:rsid w:val="66623E24"/>
    <w:rsid w:val="66747440"/>
    <w:rsid w:val="6675A76F"/>
    <w:rsid w:val="66900D7B"/>
    <w:rsid w:val="66A27150"/>
    <w:rsid w:val="66B630BC"/>
    <w:rsid w:val="66B99758"/>
    <w:rsid w:val="66BAA5E1"/>
    <w:rsid w:val="66CCC726"/>
    <w:rsid w:val="66CE57FB"/>
    <w:rsid w:val="66D55E07"/>
    <w:rsid w:val="66EB3B4C"/>
    <w:rsid w:val="66ED94F3"/>
    <w:rsid w:val="66EE0EFC"/>
    <w:rsid w:val="6701E113"/>
    <w:rsid w:val="672D68C3"/>
    <w:rsid w:val="673C955E"/>
    <w:rsid w:val="67572270"/>
    <w:rsid w:val="6757D99C"/>
    <w:rsid w:val="6758FC01"/>
    <w:rsid w:val="6761AD2B"/>
    <w:rsid w:val="676A0F48"/>
    <w:rsid w:val="677E3A55"/>
    <w:rsid w:val="678295EF"/>
    <w:rsid w:val="6785E5AE"/>
    <w:rsid w:val="679A1D2A"/>
    <w:rsid w:val="679D70E6"/>
    <w:rsid w:val="67A30675"/>
    <w:rsid w:val="67B868A4"/>
    <w:rsid w:val="67C56BB3"/>
    <w:rsid w:val="67C65C97"/>
    <w:rsid w:val="67C6ADD5"/>
    <w:rsid w:val="67C9EBCD"/>
    <w:rsid w:val="67DAC983"/>
    <w:rsid w:val="67E7F3B2"/>
    <w:rsid w:val="680B6727"/>
    <w:rsid w:val="680E8752"/>
    <w:rsid w:val="68368B80"/>
    <w:rsid w:val="68442C92"/>
    <w:rsid w:val="684834CC"/>
    <w:rsid w:val="685050A0"/>
    <w:rsid w:val="6859E653"/>
    <w:rsid w:val="68763CC7"/>
    <w:rsid w:val="6877631B"/>
    <w:rsid w:val="6898E75B"/>
    <w:rsid w:val="68996B7B"/>
    <w:rsid w:val="689FE788"/>
    <w:rsid w:val="68A96F67"/>
    <w:rsid w:val="68CA6FA4"/>
    <w:rsid w:val="68EBF1F3"/>
    <w:rsid w:val="68F0D198"/>
    <w:rsid w:val="6900F6FA"/>
    <w:rsid w:val="6912F89D"/>
    <w:rsid w:val="69399953"/>
    <w:rsid w:val="69571463"/>
    <w:rsid w:val="69591BBC"/>
    <w:rsid w:val="6969EB37"/>
    <w:rsid w:val="6989E7C7"/>
    <w:rsid w:val="698C5811"/>
    <w:rsid w:val="699BF02F"/>
    <w:rsid w:val="699F68AC"/>
    <w:rsid w:val="69BEDF4E"/>
    <w:rsid w:val="69D98DB5"/>
    <w:rsid w:val="69E481D8"/>
    <w:rsid w:val="6A027AFC"/>
    <w:rsid w:val="6A07262C"/>
    <w:rsid w:val="6A0F64B9"/>
    <w:rsid w:val="6A107D20"/>
    <w:rsid w:val="6A1B758C"/>
    <w:rsid w:val="6A333B3C"/>
    <w:rsid w:val="6A3BC050"/>
    <w:rsid w:val="6A49E09E"/>
    <w:rsid w:val="6A582893"/>
    <w:rsid w:val="6A623CFA"/>
    <w:rsid w:val="6A664005"/>
    <w:rsid w:val="6A691781"/>
    <w:rsid w:val="6A75AF3A"/>
    <w:rsid w:val="6A8C9832"/>
    <w:rsid w:val="6A9DA8B5"/>
    <w:rsid w:val="6AA1F340"/>
    <w:rsid w:val="6AA86183"/>
    <w:rsid w:val="6AB4CED3"/>
    <w:rsid w:val="6AD2F1D1"/>
    <w:rsid w:val="6AF52516"/>
    <w:rsid w:val="6AF9EE80"/>
    <w:rsid w:val="6B02C092"/>
    <w:rsid w:val="6B1B609A"/>
    <w:rsid w:val="6B1F6A5D"/>
    <w:rsid w:val="6B41536F"/>
    <w:rsid w:val="6B5AC7E6"/>
    <w:rsid w:val="6B5EC3F2"/>
    <w:rsid w:val="6B6B8C52"/>
    <w:rsid w:val="6B6CDA20"/>
    <w:rsid w:val="6B722347"/>
    <w:rsid w:val="6B7966A8"/>
    <w:rsid w:val="6B7BE6FE"/>
    <w:rsid w:val="6B89F438"/>
    <w:rsid w:val="6B8B763B"/>
    <w:rsid w:val="6B92208E"/>
    <w:rsid w:val="6BB4451C"/>
    <w:rsid w:val="6BCD2D01"/>
    <w:rsid w:val="6C055A54"/>
    <w:rsid w:val="6C282E4C"/>
    <w:rsid w:val="6C2C1FC3"/>
    <w:rsid w:val="6C3599AD"/>
    <w:rsid w:val="6C4FBC38"/>
    <w:rsid w:val="6C5AA30E"/>
    <w:rsid w:val="6C7093F4"/>
    <w:rsid w:val="6C7EFB5F"/>
    <w:rsid w:val="6C7FA88C"/>
    <w:rsid w:val="6C8E2755"/>
    <w:rsid w:val="6CB740EB"/>
    <w:rsid w:val="6CCE29CF"/>
    <w:rsid w:val="6CCE338F"/>
    <w:rsid w:val="6CE64BBF"/>
    <w:rsid w:val="6CEC523C"/>
    <w:rsid w:val="6CF01D0C"/>
    <w:rsid w:val="6D0A8582"/>
    <w:rsid w:val="6D2BE4D7"/>
    <w:rsid w:val="6D4DD904"/>
    <w:rsid w:val="6D529471"/>
    <w:rsid w:val="6D751D2A"/>
    <w:rsid w:val="6D865A6E"/>
    <w:rsid w:val="6D8AE703"/>
    <w:rsid w:val="6D8C415E"/>
    <w:rsid w:val="6D978606"/>
    <w:rsid w:val="6DA0A4D0"/>
    <w:rsid w:val="6DA3859D"/>
    <w:rsid w:val="6DAB85E4"/>
    <w:rsid w:val="6DBDCAFB"/>
    <w:rsid w:val="6DC3C3B6"/>
    <w:rsid w:val="6DC843C4"/>
    <w:rsid w:val="6DC88D79"/>
    <w:rsid w:val="6DDFC239"/>
    <w:rsid w:val="6DE29A7B"/>
    <w:rsid w:val="6DF559EB"/>
    <w:rsid w:val="6DFA0277"/>
    <w:rsid w:val="6DFCDCD2"/>
    <w:rsid w:val="6DFD085C"/>
    <w:rsid w:val="6E23CF56"/>
    <w:rsid w:val="6E519708"/>
    <w:rsid w:val="6E583E1C"/>
    <w:rsid w:val="6E58D02D"/>
    <w:rsid w:val="6E5E45CE"/>
    <w:rsid w:val="6E6524AB"/>
    <w:rsid w:val="6E8BDF81"/>
    <w:rsid w:val="6EBB6601"/>
    <w:rsid w:val="6EC7FBD3"/>
    <w:rsid w:val="6EDE431F"/>
    <w:rsid w:val="6EE206B8"/>
    <w:rsid w:val="6F0803BD"/>
    <w:rsid w:val="6F1C4050"/>
    <w:rsid w:val="6F22C004"/>
    <w:rsid w:val="6F6D9E2A"/>
    <w:rsid w:val="6F755E2B"/>
    <w:rsid w:val="6F98D72B"/>
    <w:rsid w:val="6FA58F0D"/>
    <w:rsid w:val="6FA644B7"/>
    <w:rsid w:val="6FAA3768"/>
    <w:rsid w:val="6FC11DF7"/>
    <w:rsid w:val="6FC24495"/>
    <w:rsid w:val="6FCB1B9A"/>
    <w:rsid w:val="6FD400BF"/>
    <w:rsid w:val="6FEAAE17"/>
    <w:rsid w:val="6FFB4726"/>
    <w:rsid w:val="703BC302"/>
    <w:rsid w:val="7043DCFD"/>
    <w:rsid w:val="7069C3EB"/>
    <w:rsid w:val="706BBB7A"/>
    <w:rsid w:val="70856692"/>
    <w:rsid w:val="70B7A7E6"/>
    <w:rsid w:val="70CAF1F0"/>
    <w:rsid w:val="70D088BC"/>
    <w:rsid w:val="70E0262D"/>
    <w:rsid w:val="70F703D8"/>
    <w:rsid w:val="710F6C9D"/>
    <w:rsid w:val="710FC960"/>
    <w:rsid w:val="71112E8C"/>
    <w:rsid w:val="71184FBC"/>
    <w:rsid w:val="711BD827"/>
    <w:rsid w:val="712F7867"/>
    <w:rsid w:val="712FD9EE"/>
    <w:rsid w:val="7133A010"/>
    <w:rsid w:val="713D2FC5"/>
    <w:rsid w:val="7155192D"/>
    <w:rsid w:val="717F696C"/>
    <w:rsid w:val="7180741C"/>
    <w:rsid w:val="718BCC89"/>
    <w:rsid w:val="7199B499"/>
    <w:rsid w:val="71A43323"/>
    <w:rsid w:val="71B412EB"/>
    <w:rsid w:val="71BD9D9B"/>
    <w:rsid w:val="71BE088A"/>
    <w:rsid w:val="71CEFAC1"/>
    <w:rsid w:val="71E58EDD"/>
    <w:rsid w:val="71E70095"/>
    <w:rsid w:val="71E8A82C"/>
    <w:rsid w:val="71FF9D4D"/>
    <w:rsid w:val="72011261"/>
    <w:rsid w:val="7219E3B9"/>
    <w:rsid w:val="721DC3B4"/>
    <w:rsid w:val="722ADC83"/>
    <w:rsid w:val="723461DD"/>
    <w:rsid w:val="7236796C"/>
    <w:rsid w:val="723C2734"/>
    <w:rsid w:val="723E1626"/>
    <w:rsid w:val="72430D5E"/>
    <w:rsid w:val="724879A9"/>
    <w:rsid w:val="72560010"/>
    <w:rsid w:val="72566544"/>
    <w:rsid w:val="725A9397"/>
    <w:rsid w:val="7271581F"/>
    <w:rsid w:val="727612FB"/>
    <w:rsid w:val="72931C96"/>
    <w:rsid w:val="72933C4D"/>
    <w:rsid w:val="729A30B1"/>
    <w:rsid w:val="72A0E508"/>
    <w:rsid w:val="72A6FCC8"/>
    <w:rsid w:val="72B366E2"/>
    <w:rsid w:val="72B4DAE8"/>
    <w:rsid w:val="72C583FC"/>
    <w:rsid w:val="72E076E3"/>
    <w:rsid w:val="72E6E08B"/>
    <w:rsid w:val="72E6F4D5"/>
    <w:rsid w:val="72FB3CE1"/>
    <w:rsid w:val="7310A3C8"/>
    <w:rsid w:val="7312BC93"/>
    <w:rsid w:val="733856AD"/>
    <w:rsid w:val="733BDF5C"/>
    <w:rsid w:val="7342E7C4"/>
    <w:rsid w:val="734791FF"/>
    <w:rsid w:val="7354B429"/>
    <w:rsid w:val="73614429"/>
    <w:rsid w:val="73806580"/>
    <w:rsid w:val="73829085"/>
    <w:rsid w:val="739A180E"/>
    <w:rsid w:val="739B82A7"/>
    <w:rsid w:val="73A58F07"/>
    <w:rsid w:val="73AE0872"/>
    <w:rsid w:val="73B7E841"/>
    <w:rsid w:val="73D02FAB"/>
    <w:rsid w:val="73D2E270"/>
    <w:rsid w:val="73DEE6D5"/>
    <w:rsid w:val="73E0A595"/>
    <w:rsid w:val="73E88C81"/>
    <w:rsid w:val="73F753A3"/>
    <w:rsid w:val="740D2880"/>
    <w:rsid w:val="740EC354"/>
    <w:rsid w:val="741AB4A7"/>
    <w:rsid w:val="742BC758"/>
    <w:rsid w:val="744A9286"/>
    <w:rsid w:val="74514673"/>
    <w:rsid w:val="745B2D12"/>
    <w:rsid w:val="74771D80"/>
    <w:rsid w:val="74A89D99"/>
    <w:rsid w:val="74ADFEA4"/>
    <w:rsid w:val="74BDF56A"/>
    <w:rsid w:val="74C616B9"/>
    <w:rsid w:val="74CA5AD5"/>
    <w:rsid w:val="74D8AC64"/>
    <w:rsid w:val="74FD2CD8"/>
    <w:rsid w:val="74FEF6E0"/>
    <w:rsid w:val="7508683B"/>
    <w:rsid w:val="750C3F39"/>
    <w:rsid w:val="7517B36C"/>
    <w:rsid w:val="751B1DFE"/>
    <w:rsid w:val="75262C6B"/>
    <w:rsid w:val="752CBE14"/>
    <w:rsid w:val="753C9879"/>
    <w:rsid w:val="754F12D2"/>
    <w:rsid w:val="7572B738"/>
    <w:rsid w:val="757D751D"/>
    <w:rsid w:val="75BA5A1C"/>
    <w:rsid w:val="75D237B8"/>
    <w:rsid w:val="75D3C212"/>
    <w:rsid w:val="75DDAB68"/>
    <w:rsid w:val="7600E025"/>
    <w:rsid w:val="7614626E"/>
    <w:rsid w:val="761589A9"/>
    <w:rsid w:val="761BF093"/>
    <w:rsid w:val="762AEE48"/>
    <w:rsid w:val="766D91D9"/>
    <w:rsid w:val="768BF323"/>
    <w:rsid w:val="768DA702"/>
    <w:rsid w:val="768FC143"/>
    <w:rsid w:val="76BC194F"/>
    <w:rsid w:val="76C8EE9A"/>
    <w:rsid w:val="770B21F8"/>
    <w:rsid w:val="77166D86"/>
    <w:rsid w:val="772DD1E9"/>
    <w:rsid w:val="7740AF82"/>
    <w:rsid w:val="7756E321"/>
    <w:rsid w:val="7760705F"/>
    <w:rsid w:val="77628C1F"/>
    <w:rsid w:val="7766455C"/>
    <w:rsid w:val="776C7126"/>
    <w:rsid w:val="7771568D"/>
    <w:rsid w:val="7799F438"/>
    <w:rsid w:val="77B130DA"/>
    <w:rsid w:val="77BE459A"/>
    <w:rsid w:val="77C069D2"/>
    <w:rsid w:val="77C6BEA9"/>
    <w:rsid w:val="77D60CF2"/>
    <w:rsid w:val="77F566D7"/>
    <w:rsid w:val="77FCEE2D"/>
    <w:rsid w:val="77FE9A05"/>
    <w:rsid w:val="78052814"/>
    <w:rsid w:val="78123144"/>
    <w:rsid w:val="781B0322"/>
    <w:rsid w:val="781C7570"/>
    <w:rsid w:val="783CEAE9"/>
    <w:rsid w:val="7843F3B0"/>
    <w:rsid w:val="78519F77"/>
    <w:rsid w:val="786B4BB9"/>
    <w:rsid w:val="78715D6F"/>
    <w:rsid w:val="7872C4D2"/>
    <w:rsid w:val="788603E2"/>
    <w:rsid w:val="788740E1"/>
    <w:rsid w:val="78875395"/>
    <w:rsid w:val="788FE3E3"/>
    <w:rsid w:val="789359C9"/>
    <w:rsid w:val="78941A0E"/>
    <w:rsid w:val="7897D495"/>
    <w:rsid w:val="789996D6"/>
    <w:rsid w:val="78B0D18D"/>
    <w:rsid w:val="78B7847E"/>
    <w:rsid w:val="78B7FB02"/>
    <w:rsid w:val="78C1FE83"/>
    <w:rsid w:val="78FB17E1"/>
    <w:rsid w:val="79050A8F"/>
    <w:rsid w:val="790C5D44"/>
    <w:rsid w:val="79108B5C"/>
    <w:rsid w:val="79119F56"/>
    <w:rsid w:val="792A031A"/>
    <w:rsid w:val="793AF093"/>
    <w:rsid w:val="7944E317"/>
    <w:rsid w:val="795A15FB"/>
    <w:rsid w:val="795C40DA"/>
    <w:rsid w:val="7979B11E"/>
    <w:rsid w:val="79822326"/>
    <w:rsid w:val="798AB1B6"/>
    <w:rsid w:val="79ACF31D"/>
    <w:rsid w:val="79B6D383"/>
    <w:rsid w:val="79D2E255"/>
    <w:rsid w:val="79F21782"/>
    <w:rsid w:val="7A1EA9E1"/>
    <w:rsid w:val="7A2C09B0"/>
    <w:rsid w:val="7A44ACB5"/>
    <w:rsid w:val="7A473919"/>
    <w:rsid w:val="7A48CBF8"/>
    <w:rsid w:val="7A4A9F14"/>
    <w:rsid w:val="7A6F8394"/>
    <w:rsid w:val="7A7C6347"/>
    <w:rsid w:val="7A81FF9F"/>
    <w:rsid w:val="7A87FAD1"/>
    <w:rsid w:val="7AAC8EAC"/>
    <w:rsid w:val="7ABACE83"/>
    <w:rsid w:val="7AD20D15"/>
    <w:rsid w:val="7AEBE31D"/>
    <w:rsid w:val="7AF0F511"/>
    <w:rsid w:val="7B2F3D64"/>
    <w:rsid w:val="7B3159E7"/>
    <w:rsid w:val="7B348EEF"/>
    <w:rsid w:val="7B45AE1E"/>
    <w:rsid w:val="7B541632"/>
    <w:rsid w:val="7B66B770"/>
    <w:rsid w:val="7B92AB68"/>
    <w:rsid w:val="7BA85930"/>
    <w:rsid w:val="7BB449AA"/>
    <w:rsid w:val="7BCF0551"/>
    <w:rsid w:val="7BD813B2"/>
    <w:rsid w:val="7BD9A7E4"/>
    <w:rsid w:val="7BFBB60D"/>
    <w:rsid w:val="7BFC3EC4"/>
    <w:rsid w:val="7C079936"/>
    <w:rsid w:val="7C15BBC2"/>
    <w:rsid w:val="7C36A5F5"/>
    <w:rsid w:val="7C3B24AE"/>
    <w:rsid w:val="7C743B54"/>
    <w:rsid w:val="7C7CE5AD"/>
    <w:rsid w:val="7C7EAAE3"/>
    <w:rsid w:val="7CB13E00"/>
    <w:rsid w:val="7CB6E3F5"/>
    <w:rsid w:val="7CBC9FDC"/>
    <w:rsid w:val="7CC7BDBC"/>
    <w:rsid w:val="7CC94030"/>
    <w:rsid w:val="7CE7120E"/>
    <w:rsid w:val="7CFD8E61"/>
    <w:rsid w:val="7D079CA2"/>
    <w:rsid w:val="7D0B63C6"/>
    <w:rsid w:val="7D4F6299"/>
    <w:rsid w:val="7D9DECB6"/>
    <w:rsid w:val="7DA53B32"/>
    <w:rsid w:val="7DA86E90"/>
    <w:rsid w:val="7DA90BF6"/>
    <w:rsid w:val="7DBB9449"/>
    <w:rsid w:val="7DF3FBDC"/>
    <w:rsid w:val="7E0516B1"/>
    <w:rsid w:val="7E19973C"/>
    <w:rsid w:val="7E3A80A9"/>
    <w:rsid w:val="7E4D5C89"/>
    <w:rsid w:val="7E67326C"/>
    <w:rsid w:val="7E8F10F3"/>
    <w:rsid w:val="7E926555"/>
    <w:rsid w:val="7EA9FEBD"/>
    <w:rsid w:val="7ECA5262"/>
    <w:rsid w:val="7EDB7EDA"/>
    <w:rsid w:val="7F082D68"/>
    <w:rsid w:val="7F2A5032"/>
    <w:rsid w:val="7F4C00FB"/>
    <w:rsid w:val="7F6B16E4"/>
    <w:rsid w:val="7F7631C8"/>
    <w:rsid w:val="7F9BDD10"/>
    <w:rsid w:val="7FAC8998"/>
    <w:rsid w:val="7FBC1919"/>
    <w:rsid w:val="7FC72B7A"/>
    <w:rsid w:val="7FCAFC42"/>
    <w:rsid w:val="7FD23A29"/>
    <w:rsid w:val="7FD7DB62"/>
    <w:rsid w:val="7FD9AE94"/>
    <w:rsid w:val="7FF98F37"/>
    <w:rsid w:val="7FF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6F171"/>
  <w14:defaultImageDpi w14:val="32767"/>
  <w15:docId w15:val="{DF61662E-10CE-41B9-A4B2-E6786D98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9BA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4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4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F2B91"/>
  </w:style>
  <w:style w:type="paragraph" w:customStyle="1" w:styleId="Normalny1">
    <w:name w:val="Normalny1"/>
    <w:rsid w:val="000652CC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paragraph" w:customStyle="1" w:styleId="Akapitzlist1">
    <w:name w:val="Akapit z listą1"/>
    <w:basedOn w:val="Normalny1"/>
    <w:next w:val="Normalny1"/>
    <w:rsid w:val="004B5235"/>
    <w:pPr>
      <w:ind w:left="720"/>
    </w:pPr>
  </w:style>
  <w:style w:type="paragraph" w:customStyle="1" w:styleId="paragraph">
    <w:name w:val="paragraph"/>
    <w:basedOn w:val="Normalny"/>
    <w:rsid w:val="00CC79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CC79A1"/>
  </w:style>
  <w:style w:type="character" w:customStyle="1" w:styleId="contextualspellingandgrammarerror">
    <w:name w:val="contextualspellingandgrammarerror"/>
    <w:basedOn w:val="Domylnaczcionkaakapitu"/>
    <w:rsid w:val="00CC79A1"/>
  </w:style>
  <w:style w:type="paragraph" w:customStyle="1" w:styleId="Stopka1">
    <w:name w:val="Stopka1"/>
    <w:basedOn w:val="Normalny1"/>
    <w:rsid w:val="00D267D9"/>
    <w:pPr>
      <w:tabs>
        <w:tab w:val="center" w:pos="4513"/>
        <w:tab w:val="right" w:pos="9026"/>
      </w:tabs>
    </w:pPr>
  </w:style>
  <w:style w:type="paragraph" w:customStyle="1" w:styleId="Tekstprzypisukocowego1">
    <w:name w:val="Tekst przypisu końcowego1"/>
    <w:basedOn w:val="Normalny1"/>
    <w:rsid w:val="00D267D9"/>
    <w:rPr>
      <w:szCs w:val="20"/>
    </w:rPr>
  </w:style>
  <w:style w:type="character" w:customStyle="1" w:styleId="Odwoanieprzypisukocowego1">
    <w:name w:val="Odwołanie przypisu końcowego1"/>
    <w:basedOn w:val="Domylnaczcionkaakapitu1"/>
    <w:rsid w:val="00D267D9"/>
    <w:rPr>
      <w:position w:val="0"/>
      <w:vertAlign w:val="superscript"/>
    </w:rPr>
  </w:style>
  <w:style w:type="paragraph" w:customStyle="1" w:styleId="Poprawka1">
    <w:name w:val="Poprawka1"/>
    <w:rsid w:val="00D267D9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character" w:customStyle="1" w:styleId="BalloonTextChar">
    <w:name w:val="Balloon Text Char"/>
    <w:basedOn w:val="Domylnaczcionkaakapitu"/>
    <w:rsid w:val="00D267D9"/>
    <w:rPr>
      <w:rFonts w:ascii="Segoe UI" w:hAnsi="Segoe UI" w:cs="Segoe UI"/>
      <w:sz w:val="18"/>
      <w:szCs w:val="18"/>
    </w:rPr>
  </w:style>
  <w:style w:type="character" w:customStyle="1" w:styleId="Domylnaczcionkaakapitu10">
    <w:name w:val="Domyślna czcionka akapitu10"/>
    <w:rsid w:val="00F7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12D7B"/>
    <w:rsid w:val="0071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CB758645AE64BB381E7F64CB369A7" ma:contentTypeVersion="2" ma:contentTypeDescription="Utwórz nowy dokument." ma:contentTypeScope="" ma:versionID="57f82ce852e0d7c57ce0c8917be9cd7c">
  <xsd:schema xmlns:xsd="http://www.w3.org/2001/XMLSchema" xmlns:xs="http://www.w3.org/2001/XMLSchema" xmlns:p="http://schemas.microsoft.com/office/2006/metadata/properties" xmlns:ns2="63723269-7bdc-40ee-b2c8-d8d38bc1947f" targetNamespace="http://schemas.microsoft.com/office/2006/metadata/properties" ma:root="true" ma:fieldsID="8118af09cfc8228ebc1fc81f661fafe4" ns2:_="">
    <xsd:import namespace="63723269-7bdc-40ee-b2c8-d8d38bc1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23269-7bdc-40ee-b2c8-d8d38bc1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AEB42-EC15-43F1-9303-A8986ADCE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F8A18-A46B-4FA4-A569-1727667672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8EF764-2CBF-4D23-8E82-7DB147EEA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23269-7bdc-40ee-b2c8-d8d38bc1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0218A-5ADE-4F92-AAD7-F8EDA882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9565</Words>
  <Characters>57391</Characters>
  <Application>Microsoft Office Word</Application>
  <DocSecurity>0</DocSecurity>
  <Lines>478</Lines>
  <Paragraphs>133</Paragraphs>
  <ScaleCrop>false</ScaleCrop>
  <Company/>
  <LinksUpToDate>false</LinksUpToDate>
  <CharactersWithSpaces>66823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Kwietniewski</dc:creator>
  <cp:lastModifiedBy>Paulina Kuś</cp:lastModifiedBy>
  <cp:revision>7</cp:revision>
  <cp:lastPrinted>2020-06-17T10:09:00Z</cp:lastPrinted>
  <dcterms:created xsi:type="dcterms:W3CDTF">2021-05-20T08:36:00Z</dcterms:created>
  <dcterms:modified xsi:type="dcterms:W3CDTF">2021-06-24T12:57:00Z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0x010100EABCB758645AE64BB381E7F64CB369A7</vt:lpwstr>
  </property>
</Properties>
</file>